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FB6" w:rsidRDefault="002B1FB6" w:rsidP="002B1FB6">
      <w:pPr>
        <w:rPr>
          <w:rStyle w:val="Strong"/>
          <w:rFonts w:ascii="Times New Roman" w:eastAsia="Times New Roman" w:hAnsi="Times New Roman" w:cs="Times New Roman"/>
        </w:rPr>
      </w:pPr>
      <w:r w:rsidRPr="00550F58">
        <w:rPr>
          <w:rStyle w:val="Strong"/>
          <w:rFonts w:ascii="Times New Roman" w:eastAsia="Times New Roman" w:hAnsi="Times New Roman" w:cs="Times New Roman"/>
        </w:rPr>
        <w:t>Group 4: How can we integrate standards-based curriculum into the ID4T model?</w:t>
      </w:r>
    </w:p>
    <w:p w:rsidR="002B1FB6" w:rsidRPr="002B1FB6" w:rsidRDefault="002B1FB6" w:rsidP="002B1FB6">
      <w:pPr>
        <w:rPr>
          <w:rFonts w:ascii="Times New Roman" w:eastAsia="Times New Roman" w:hAnsi="Times New Roman" w:cs="Times New Roman"/>
          <w:color w:val="000000" w:themeColor="text1"/>
        </w:rPr>
      </w:pPr>
      <w:r w:rsidRPr="00550F58">
        <w:rPr>
          <w:rFonts w:ascii="Times New Roman" w:eastAsia="Times New Roman" w:hAnsi="Times New Roman" w:cs="Times New Roman"/>
        </w:rPr>
        <w:br/>
      </w:r>
      <w:r>
        <w:rPr>
          <w:rFonts w:ascii="Times New Roman" w:eastAsia="Times New Roman" w:hAnsi="Times New Roman" w:cs="Times New Roman"/>
        </w:rPr>
        <w:t xml:space="preserve">  </w:t>
      </w:r>
      <w:r w:rsidR="00244FF5">
        <w:rPr>
          <w:rFonts w:ascii="Times New Roman" w:eastAsia="Times New Roman" w:hAnsi="Times New Roman" w:cs="Times New Roman"/>
          <w:color w:val="000000" w:themeColor="text1"/>
        </w:rPr>
        <w:t xml:space="preserve">This chapter highlights some responses to </w:t>
      </w:r>
      <w:r w:rsidRPr="002B1FB6">
        <w:rPr>
          <w:rFonts w:ascii="Times New Roman" w:eastAsia="Times New Roman" w:hAnsi="Times New Roman" w:cs="Times New Roman"/>
          <w:color w:val="000000" w:themeColor="text1"/>
        </w:rPr>
        <w:t>the standards movement in America and offers suggestions for educators on how to utilize the</w:t>
      </w:r>
      <w:r w:rsidR="00D86851">
        <w:rPr>
          <w:rFonts w:ascii="Times New Roman" w:eastAsia="Times New Roman" w:hAnsi="Times New Roman" w:cs="Times New Roman"/>
          <w:color w:val="000000" w:themeColor="text1"/>
        </w:rPr>
        <w:t xml:space="preserve"> ID4T model for that approach. </w:t>
      </w:r>
      <w:r w:rsidRPr="002B1FB6">
        <w:rPr>
          <w:rFonts w:ascii="Times New Roman" w:eastAsia="Times New Roman" w:hAnsi="Times New Roman" w:cs="Times New Roman"/>
          <w:color w:val="000000" w:themeColor="text1"/>
        </w:rPr>
        <w:t>Standard-Based Curriculum (SBC) is put forward as a way of identifying and setting standards or goals and expectations beforehand to facilitate transparency betw</w:t>
      </w:r>
      <w:r w:rsidR="00D86851">
        <w:rPr>
          <w:rFonts w:ascii="Times New Roman" w:eastAsia="Times New Roman" w:hAnsi="Times New Roman" w:cs="Times New Roman"/>
          <w:color w:val="000000" w:themeColor="text1"/>
        </w:rPr>
        <w:t>een the educators and learners.</w:t>
      </w:r>
      <w:r w:rsidRPr="002B1FB6">
        <w:rPr>
          <w:rFonts w:ascii="Times New Roman" w:eastAsia="Times New Roman" w:hAnsi="Times New Roman" w:cs="Times New Roman"/>
          <w:color w:val="000000" w:themeColor="text1"/>
        </w:rPr>
        <w:t xml:space="preserve"> Although the shift towards SBC has been largely motivated by politics rather than research, it is possible to integrate SBC into the ID4T model where it can assist teachers in setting goals, implementation of programs, developing and analyzing assessment methods, and making revisions.</w:t>
      </w:r>
    </w:p>
    <w:p w:rsidR="002B1FB6" w:rsidRPr="002B1FB6" w:rsidRDefault="002B1FB6" w:rsidP="002B1FB6">
      <w:pPr>
        <w:rPr>
          <w:rFonts w:ascii="Times New Roman" w:eastAsia="Times New Roman" w:hAnsi="Times New Roman" w:cs="Times New Roman"/>
          <w:color w:val="000000" w:themeColor="text1"/>
        </w:rPr>
      </w:pPr>
    </w:p>
    <w:p w:rsidR="002B1FB6" w:rsidRPr="00661BDF" w:rsidRDefault="00CC793F" w:rsidP="00661BDF">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  </w:t>
      </w:r>
      <w:r w:rsidR="002B1FB6" w:rsidRPr="002B1FB6">
        <w:rPr>
          <w:rFonts w:ascii="Times New Roman" w:eastAsia="Times New Roman" w:hAnsi="Times New Roman" w:cs="Times New Roman"/>
          <w:color w:val="000000" w:themeColor="text1"/>
        </w:rPr>
        <w:t>The pr</w:t>
      </w:r>
      <w:r w:rsidR="00661BDF">
        <w:rPr>
          <w:rFonts w:ascii="Times New Roman" w:eastAsia="Times New Roman" w:hAnsi="Times New Roman" w:cs="Times New Roman"/>
          <w:color w:val="000000" w:themeColor="text1"/>
        </w:rPr>
        <w:t xml:space="preserve">imary components of SBC include: </w:t>
      </w:r>
      <w:r w:rsidR="00661BDF" w:rsidRPr="00661BDF">
        <w:rPr>
          <w:rFonts w:ascii="Times New Roman" w:eastAsia="Times New Roman" w:hAnsi="Times New Roman" w:cs="Times New Roman"/>
          <w:b/>
          <w:color w:val="000000" w:themeColor="text1"/>
        </w:rPr>
        <w:t>1)</w:t>
      </w:r>
      <w:r w:rsidR="00661BDF">
        <w:rPr>
          <w:rFonts w:ascii="Times New Roman" w:eastAsia="Times New Roman" w:hAnsi="Times New Roman" w:cs="Times New Roman"/>
          <w:color w:val="000000" w:themeColor="text1"/>
        </w:rPr>
        <w:t xml:space="preserve"> </w:t>
      </w:r>
      <w:proofErr w:type="gramStart"/>
      <w:r w:rsidR="002B1FB6" w:rsidRPr="00661BDF">
        <w:rPr>
          <w:rFonts w:ascii="Times New Roman" w:eastAsia="Times New Roman" w:hAnsi="Times New Roman" w:cs="Times New Roman"/>
          <w:color w:val="000000" w:themeColor="text1"/>
        </w:rPr>
        <w:t>Carefully</w:t>
      </w:r>
      <w:proofErr w:type="gramEnd"/>
      <w:r w:rsidR="002B1FB6" w:rsidRPr="00661BDF">
        <w:rPr>
          <w:rFonts w:ascii="Times New Roman" w:eastAsia="Times New Roman" w:hAnsi="Times New Roman" w:cs="Times New Roman"/>
          <w:color w:val="000000" w:themeColor="text1"/>
        </w:rPr>
        <w:t xml:space="preserve"> prescribed content.</w:t>
      </w:r>
      <w:r w:rsidR="00661BDF">
        <w:rPr>
          <w:rFonts w:ascii="Times New Roman" w:eastAsia="Times New Roman" w:hAnsi="Times New Roman" w:cs="Times New Roman"/>
          <w:color w:val="000000" w:themeColor="text1"/>
        </w:rPr>
        <w:t xml:space="preserve"> </w:t>
      </w:r>
      <w:r w:rsidR="00661BDF" w:rsidRPr="00661BDF">
        <w:rPr>
          <w:rFonts w:ascii="Times New Roman" w:eastAsia="Times New Roman" w:hAnsi="Times New Roman" w:cs="Times New Roman"/>
          <w:b/>
          <w:color w:val="000000" w:themeColor="text1"/>
        </w:rPr>
        <w:t>2)</w:t>
      </w:r>
      <w:r w:rsidR="00661BDF">
        <w:rPr>
          <w:rFonts w:ascii="Times New Roman" w:eastAsia="Times New Roman" w:hAnsi="Times New Roman" w:cs="Times New Roman"/>
          <w:color w:val="000000" w:themeColor="text1"/>
        </w:rPr>
        <w:t xml:space="preserve"> </w:t>
      </w:r>
      <w:r w:rsidR="002B1FB6" w:rsidRPr="00661BDF">
        <w:rPr>
          <w:rFonts w:ascii="Times New Roman" w:eastAsia="Times New Roman" w:hAnsi="Times New Roman" w:cs="Times New Roman"/>
          <w:color w:val="000000" w:themeColor="text1"/>
        </w:rPr>
        <w:t>Specific thresholds for proficient performance at all grade levels.</w:t>
      </w:r>
      <w:r w:rsidR="00661BDF">
        <w:rPr>
          <w:rFonts w:ascii="Times New Roman" w:eastAsia="Times New Roman" w:hAnsi="Times New Roman" w:cs="Times New Roman"/>
          <w:color w:val="000000" w:themeColor="text1"/>
        </w:rPr>
        <w:t xml:space="preserve"> </w:t>
      </w:r>
      <w:r w:rsidR="00661BDF" w:rsidRPr="00661BDF">
        <w:rPr>
          <w:rFonts w:ascii="Times New Roman" w:eastAsia="Times New Roman" w:hAnsi="Times New Roman" w:cs="Times New Roman"/>
          <w:b/>
          <w:color w:val="000000" w:themeColor="text1"/>
        </w:rPr>
        <w:t>3)</w:t>
      </w:r>
      <w:r w:rsidR="00661BDF">
        <w:rPr>
          <w:rFonts w:ascii="Times New Roman" w:eastAsia="Times New Roman" w:hAnsi="Times New Roman" w:cs="Times New Roman"/>
          <w:color w:val="000000" w:themeColor="text1"/>
        </w:rPr>
        <w:t xml:space="preserve"> </w:t>
      </w:r>
      <w:r w:rsidR="002B1FB6" w:rsidRPr="00661BDF">
        <w:rPr>
          <w:rFonts w:ascii="Times New Roman" w:eastAsia="Times New Roman" w:hAnsi="Times New Roman" w:cs="Times New Roman"/>
          <w:color w:val="000000" w:themeColor="text1"/>
        </w:rPr>
        <w:t>Mandated and approved tests.</w:t>
      </w:r>
      <w:r w:rsidR="00661BDF">
        <w:rPr>
          <w:rFonts w:ascii="Times New Roman" w:eastAsia="Times New Roman" w:hAnsi="Times New Roman" w:cs="Times New Roman"/>
          <w:color w:val="000000" w:themeColor="text1"/>
        </w:rPr>
        <w:t xml:space="preserve"> </w:t>
      </w:r>
      <w:r w:rsidR="00661BDF" w:rsidRPr="00661BDF">
        <w:rPr>
          <w:rFonts w:ascii="Times New Roman" w:eastAsia="Times New Roman" w:hAnsi="Times New Roman" w:cs="Times New Roman"/>
          <w:b/>
          <w:color w:val="000000" w:themeColor="text1"/>
        </w:rPr>
        <w:t>4)</w:t>
      </w:r>
      <w:r w:rsidR="00661BDF">
        <w:rPr>
          <w:rFonts w:ascii="Times New Roman" w:eastAsia="Times New Roman" w:hAnsi="Times New Roman" w:cs="Times New Roman"/>
          <w:color w:val="000000" w:themeColor="text1"/>
        </w:rPr>
        <w:t xml:space="preserve"> </w:t>
      </w:r>
      <w:r w:rsidR="002B1FB6" w:rsidRPr="00661BDF">
        <w:rPr>
          <w:rFonts w:ascii="Times New Roman" w:eastAsia="Times New Roman" w:hAnsi="Times New Roman" w:cs="Times New Roman"/>
          <w:color w:val="000000" w:themeColor="text1"/>
        </w:rPr>
        <w:t>Expectations linked to performance.</w:t>
      </w:r>
      <w:r w:rsidR="00661BDF">
        <w:rPr>
          <w:rFonts w:ascii="Times New Roman" w:eastAsia="Times New Roman" w:hAnsi="Times New Roman" w:cs="Times New Roman"/>
          <w:color w:val="000000" w:themeColor="text1"/>
        </w:rPr>
        <w:t xml:space="preserve"> </w:t>
      </w:r>
      <w:r w:rsidR="00661BDF" w:rsidRPr="00661BDF">
        <w:rPr>
          <w:rFonts w:ascii="Times New Roman" w:eastAsia="Times New Roman" w:hAnsi="Times New Roman" w:cs="Times New Roman"/>
          <w:b/>
          <w:color w:val="000000" w:themeColor="text1"/>
        </w:rPr>
        <w:t>5)</w:t>
      </w:r>
      <w:r w:rsidR="00661BDF">
        <w:rPr>
          <w:rFonts w:ascii="Times New Roman" w:eastAsia="Times New Roman" w:hAnsi="Times New Roman" w:cs="Times New Roman"/>
          <w:color w:val="000000" w:themeColor="text1"/>
        </w:rPr>
        <w:t xml:space="preserve"> </w:t>
      </w:r>
      <w:r w:rsidR="002B1FB6" w:rsidRPr="00661BDF">
        <w:rPr>
          <w:rFonts w:ascii="Times New Roman" w:eastAsia="Times New Roman" w:hAnsi="Times New Roman" w:cs="Times New Roman"/>
          <w:color w:val="000000" w:themeColor="text1"/>
        </w:rPr>
        <w:t>Obligatory checks on all students’ expectations.</w:t>
      </w:r>
      <w:r w:rsidR="00661BDF">
        <w:rPr>
          <w:rFonts w:ascii="Times New Roman" w:eastAsia="Times New Roman" w:hAnsi="Times New Roman" w:cs="Times New Roman"/>
          <w:color w:val="000000" w:themeColor="text1"/>
        </w:rPr>
        <w:t xml:space="preserve"> </w:t>
      </w:r>
      <w:r w:rsidR="00661BDF" w:rsidRPr="00661BDF">
        <w:rPr>
          <w:rFonts w:ascii="Times New Roman" w:eastAsia="Times New Roman" w:hAnsi="Times New Roman" w:cs="Times New Roman"/>
          <w:b/>
          <w:color w:val="000000" w:themeColor="text1"/>
        </w:rPr>
        <w:t xml:space="preserve">6) </w:t>
      </w:r>
      <w:r w:rsidR="002B1FB6" w:rsidRPr="00661BDF">
        <w:rPr>
          <w:rFonts w:ascii="Times New Roman" w:eastAsia="Times New Roman" w:hAnsi="Times New Roman" w:cs="Times New Roman"/>
          <w:color w:val="000000" w:themeColor="text1"/>
        </w:rPr>
        <w:t>Standards for which the outcomes are determined.</w:t>
      </w:r>
    </w:p>
    <w:p w:rsidR="002B1FB6" w:rsidRDefault="002B1FB6" w:rsidP="002B1FB6">
      <w:pPr>
        <w:rPr>
          <w:rFonts w:ascii="Times New Roman" w:eastAsia="Times New Roman" w:hAnsi="Times New Roman" w:cs="Times New Roman"/>
          <w:color w:val="000000" w:themeColor="text1"/>
        </w:rPr>
      </w:pPr>
      <w:r w:rsidRPr="002B1FB6">
        <w:rPr>
          <w:rFonts w:ascii="Times New Roman" w:eastAsia="Times New Roman" w:hAnsi="Times New Roman" w:cs="Times New Roman"/>
          <w:color w:val="000000" w:themeColor="text1"/>
        </w:rPr>
        <w:br/>
        <w:t xml:space="preserve">  The chapter positively discusses SBC as including the integration of communities, administration and teachers as a part of standard determination. SBC allows teachers to focus and organize their curriculum and instruction to help all students meet standards with pre-identified resources. These actions promote accountability and some level of order that allows time to focus on other issues. Conversely, the chapter also states that standards-based learning (SBL) does not align with the student-oriented innovations of constructivism, user-design, or inquiry-based learning. </w:t>
      </w:r>
      <w:r w:rsidR="00661BDF">
        <w:rPr>
          <w:rFonts w:ascii="Times New Roman" w:eastAsia="Times New Roman" w:hAnsi="Times New Roman" w:cs="Times New Roman"/>
          <w:color w:val="000000" w:themeColor="text1"/>
        </w:rPr>
        <w:t>SBC</w:t>
      </w:r>
      <w:r w:rsidRPr="002B1FB6">
        <w:rPr>
          <w:rFonts w:ascii="Times New Roman" w:eastAsia="Times New Roman" w:hAnsi="Times New Roman" w:cs="Times New Roman"/>
          <w:color w:val="000000" w:themeColor="text1"/>
        </w:rPr>
        <w:t xml:space="preserve"> may restrict teachers in their work where the standards and the tests have further disempowered </w:t>
      </w:r>
      <w:r w:rsidR="00661BDF">
        <w:rPr>
          <w:rFonts w:ascii="Times New Roman" w:eastAsia="Times New Roman" w:hAnsi="Times New Roman" w:cs="Times New Roman"/>
          <w:color w:val="000000" w:themeColor="text1"/>
        </w:rPr>
        <w:t>teachers and local communities.</w:t>
      </w:r>
      <w:r w:rsidRPr="002B1FB6">
        <w:rPr>
          <w:rFonts w:ascii="Times New Roman" w:eastAsia="Times New Roman" w:hAnsi="Times New Roman" w:cs="Times New Roman"/>
          <w:color w:val="000000" w:themeColor="text1"/>
        </w:rPr>
        <w:br/>
      </w:r>
    </w:p>
    <w:p w:rsidR="002B1FB6" w:rsidRDefault="00CC793F" w:rsidP="002B1FB6">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  </w:t>
      </w:r>
      <w:r w:rsidR="002B1FB6" w:rsidRPr="002B1FB6">
        <w:rPr>
          <w:rFonts w:ascii="Times New Roman" w:eastAsia="Times New Roman" w:hAnsi="Times New Roman" w:cs="Times New Roman"/>
          <w:color w:val="000000" w:themeColor="text1"/>
        </w:rPr>
        <w:t>Three</w:t>
      </w:r>
      <w:r w:rsidR="00661BDF">
        <w:rPr>
          <w:rFonts w:ascii="Times New Roman" w:eastAsia="Times New Roman" w:hAnsi="Times New Roman" w:cs="Times New Roman"/>
          <w:color w:val="000000" w:themeColor="text1"/>
        </w:rPr>
        <w:t xml:space="preserve"> primary themes include: </w:t>
      </w:r>
      <w:r w:rsidR="002B1FB6" w:rsidRPr="00661BDF">
        <w:rPr>
          <w:rFonts w:ascii="Times New Roman" w:eastAsia="Times New Roman" w:hAnsi="Times New Roman" w:cs="Times New Roman"/>
          <w:b/>
          <w:color w:val="000000" w:themeColor="text1"/>
        </w:rPr>
        <w:t>1)</w:t>
      </w:r>
      <w:r w:rsidR="002B1FB6" w:rsidRPr="002B1FB6">
        <w:rPr>
          <w:rFonts w:ascii="Times New Roman" w:eastAsia="Times New Roman" w:hAnsi="Times New Roman" w:cs="Times New Roman"/>
          <w:color w:val="000000" w:themeColor="text1"/>
        </w:rPr>
        <w:t xml:space="preserve"> </w:t>
      </w:r>
      <w:r w:rsidR="002B1FB6" w:rsidRPr="002B1FB6">
        <w:rPr>
          <w:rFonts w:ascii="Times New Roman" w:eastAsia="Times New Roman" w:hAnsi="Times New Roman" w:cs="Times New Roman"/>
          <w:color w:val="000000" w:themeColor="text1"/>
          <w:shd w:val="clear" w:color="auto" w:fill="FFFFFF"/>
        </w:rPr>
        <w:t>Initiative: Standards</w:t>
      </w:r>
      <w:r w:rsidR="002B1FB6" w:rsidRPr="002B1FB6">
        <w:rPr>
          <w:rFonts w:ascii="Times New Roman" w:eastAsia="Times New Roman" w:hAnsi="Times New Roman" w:cs="Times New Roman"/>
          <w:color w:val="000000" w:themeColor="text1"/>
        </w:rPr>
        <w:t>-based learning is motivated b</w:t>
      </w:r>
      <w:r w:rsidR="00661BDF">
        <w:rPr>
          <w:rFonts w:ascii="Times New Roman" w:eastAsia="Times New Roman" w:hAnsi="Times New Roman" w:cs="Times New Roman"/>
          <w:color w:val="000000" w:themeColor="text1"/>
        </w:rPr>
        <w:t xml:space="preserve">y politics rather than research. </w:t>
      </w:r>
      <w:r w:rsidR="002B1FB6" w:rsidRPr="00661BDF">
        <w:rPr>
          <w:rFonts w:ascii="Times New Roman" w:eastAsia="Times New Roman" w:hAnsi="Times New Roman" w:cs="Times New Roman"/>
          <w:b/>
          <w:color w:val="000000" w:themeColor="text1"/>
        </w:rPr>
        <w:t>2)</w:t>
      </w:r>
      <w:r w:rsidR="002B1FB6" w:rsidRPr="002B1FB6">
        <w:rPr>
          <w:rFonts w:ascii="Times New Roman" w:eastAsia="Times New Roman" w:hAnsi="Times New Roman" w:cs="Times New Roman"/>
          <w:color w:val="000000" w:themeColor="text1"/>
        </w:rPr>
        <w:t xml:space="preserve"> Development: Standards are often very broad and unclear, forcing educators to teach to the test, however standards does facilitate the zeroing in on areas of strengths and weaknesses</w:t>
      </w:r>
      <w:r w:rsidR="00661BDF">
        <w:rPr>
          <w:rFonts w:ascii="Times New Roman" w:eastAsia="Times New Roman" w:hAnsi="Times New Roman" w:cs="Times New Roman"/>
          <w:color w:val="000000" w:themeColor="text1"/>
        </w:rPr>
        <w:t xml:space="preserve">. </w:t>
      </w:r>
      <w:r w:rsidR="002B1FB6" w:rsidRPr="00661BDF">
        <w:rPr>
          <w:rFonts w:ascii="Times New Roman" w:eastAsia="Times New Roman" w:hAnsi="Times New Roman" w:cs="Times New Roman"/>
          <w:b/>
          <w:color w:val="000000" w:themeColor="text1"/>
        </w:rPr>
        <w:t>3)</w:t>
      </w:r>
      <w:r w:rsidR="002B1FB6" w:rsidRPr="002B1FB6">
        <w:rPr>
          <w:rFonts w:ascii="Times New Roman" w:eastAsia="Times New Roman" w:hAnsi="Times New Roman" w:cs="Times New Roman"/>
          <w:color w:val="000000" w:themeColor="text1"/>
        </w:rPr>
        <w:t xml:space="preserve"> Limitation: </w:t>
      </w:r>
      <w:bookmarkStart w:id="0" w:name="comment-491259578_3-open"/>
      <w:bookmarkEnd w:id="0"/>
      <w:r w:rsidR="002B1FB6" w:rsidRPr="002B1FB6">
        <w:rPr>
          <w:rFonts w:ascii="Times New Roman" w:eastAsia="Times New Roman" w:hAnsi="Times New Roman" w:cs="Times New Roman"/>
          <w:color w:val="000000" w:themeColor="text1"/>
        </w:rPr>
        <w:t>SBC may restrict teachers’ work</w:t>
      </w:r>
      <w:r w:rsidR="007E60B2">
        <w:rPr>
          <w:rFonts w:ascii="Times New Roman" w:eastAsia="Times New Roman" w:hAnsi="Times New Roman" w:cs="Times New Roman"/>
          <w:color w:val="000000" w:themeColor="text1"/>
        </w:rPr>
        <w:t xml:space="preserve">, and </w:t>
      </w:r>
      <w:r w:rsidR="002B1FB6" w:rsidRPr="002B1FB6">
        <w:rPr>
          <w:rFonts w:ascii="Times New Roman" w:eastAsia="Times New Roman" w:hAnsi="Times New Roman" w:cs="Times New Roman"/>
          <w:color w:val="000000" w:themeColor="text1"/>
        </w:rPr>
        <w:t>ther</w:t>
      </w:r>
      <w:r w:rsidR="007E60B2">
        <w:rPr>
          <w:rFonts w:ascii="Times New Roman" w:eastAsia="Times New Roman" w:hAnsi="Times New Roman" w:cs="Times New Roman"/>
          <w:color w:val="000000" w:themeColor="text1"/>
        </w:rPr>
        <w:t>e is limited time per class as</w:t>
      </w:r>
      <w:r w:rsidR="002B1FB6" w:rsidRPr="002B1FB6">
        <w:rPr>
          <w:rFonts w:ascii="Times New Roman" w:eastAsia="Times New Roman" w:hAnsi="Times New Roman" w:cs="Times New Roman"/>
          <w:color w:val="000000" w:themeColor="text1"/>
        </w:rPr>
        <w:t xml:space="preserve"> teachers must meet the standards</w:t>
      </w:r>
      <w:bookmarkStart w:id="1" w:name="comment-491259578_3-close"/>
      <w:bookmarkEnd w:id="1"/>
      <w:r w:rsidR="007E60B2">
        <w:rPr>
          <w:rFonts w:ascii="Times New Roman" w:eastAsia="Times New Roman" w:hAnsi="Times New Roman" w:cs="Times New Roman"/>
          <w:color w:val="000000" w:themeColor="text1"/>
        </w:rPr>
        <w:t>.</w:t>
      </w:r>
      <w:r w:rsidR="002B1FB6" w:rsidRPr="002B1FB6">
        <w:rPr>
          <w:rFonts w:ascii="Times New Roman" w:eastAsia="Times New Roman" w:hAnsi="Times New Roman" w:cs="Times New Roman"/>
          <w:color w:val="000000" w:themeColor="text1"/>
        </w:rPr>
        <w:br/>
      </w:r>
    </w:p>
    <w:p w:rsidR="00CC793F" w:rsidDel="00D74940" w:rsidRDefault="00CC793F" w:rsidP="002B1FB6">
      <w:pPr>
        <w:rPr>
          <w:del w:id="2" w:author="test" w:date="2014-02-24T13:59:00Z"/>
          <w:rFonts w:ascii="Times New Roman" w:eastAsia="Times New Roman" w:hAnsi="Times New Roman" w:cs="Times New Roman"/>
        </w:rPr>
      </w:pPr>
      <w:r>
        <w:rPr>
          <w:rFonts w:ascii="Times New Roman" w:eastAsia="Times New Roman" w:hAnsi="Times New Roman" w:cs="Times New Roman"/>
          <w:color w:val="000000" w:themeColor="text1"/>
        </w:rPr>
        <w:t xml:space="preserve">  </w:t>
      </w:r>
      <w:r w:rsidR="002B1FB6" w:rsidRPr="002B1FB6">
        <w:rPr>
          <w:rFonts w:ascii="Times New Roman" w:eastAsia="Times New Roman" w:hAnsi="Times New Roman" w:cs="Times New Roman"/>
          <w:color w:val="000000" w:themeColor="text1"/>
        </w:rPr>
        <w:t>We agree there are challenges and b</w:t>
      </w:r>
      <w:r w:rsidR="0000067C">
        <w:rPr>
          <w:rFonts w:ascii="Times New Roman" w:eastAsia="Times New Roman" w:hAnsi="Times New Roman" w:cs="Times New Roman"/>
          <w:color w:val="000000" w:themeColor="text1"/>
        </w:rPr>
        <w:t>enefits to implementing SBC</w:t>
      </w:r>
      <w:r>
        <w:rPr>
          <w:rFonts w:ascii="Times New Roman" w:eastAsia="Times New Roman" w:hAnsi="Times New Roman" w:cs="Times New Roman"/>
          <w:color w:val="000000" w:themeColor="text1"/>
        </w:rPr>
        <w:t>.</w:t>
      </w:r>
      <w:r w:rsidR="0000067C">
        <w:rPr>
          <w:rFonts w:ascii="Times New Roman" w:eastAsia="Times New Roman" w:hAnsi="Times New Roman" w:cs="Times New Roman"/>
          <w:color w:val="000000" w:themeColor="text1"/>
        </w:rPr>
        <w:t xml:space="preserve"> </w:t>
      </w:r>
      <w:r w:rsidR="0000067C" w:rsidRPr="0000067C">
        <w:rPr>
          <w:rFonts w:ascii="Times New Roman" w:eastAsia="Times New Roman" w:hAnsi="Times New Roman" w:cs="Times New Roman"/>
          <w:b/>
          <w:color w:val="000000" w:themeColor="text1"/>
        </w:rPr>
        <w:t>1)</w:t>
      </w:r>
      <w:r w:rsidR="0000067C">
        <w:rPr>
          <w:rFonts w:ascii="Times New Roman" w:eastAsia="Times New Roman" w:hAnsi="Times New Roman" w:cs="Times New Roman"/>
          <w:color w:val="000000" w:themeColor="text1"/>
        </w:rPr>
        <w:t xml:space="preserve"> T</w:t>
      </w:r>
      <w:r w:rsidR="002B1FB6" w:rsidRPr="002B1FB6">
        <w:rPr>
          <w:rFonts w:ascii="Times New Roman" w:eastAsia="Times New Roman" w:hAnsi="Times New Roman" w:cs="Times New Roman"/>
          <w:color w:val="000000" w:themeColor="text1"/>
        </w:rPr>
        <w:t>here are benefits of having common educational goals, but standardized testing do</w:t>
      </w:r>
      <w:r w:rsidR="0000067C">
        <w:rPr>
          <w:rFonts w:ascii="Times New Roman" w:eastAsia="Times New Roman" w:hAnsi="Times New Roman" w:cs="Times New Roman"/>
          <w:color w:val="000000" w:themeColor="text1"/>
        </w:rPr>
        <w:t xml:space="preserve">es impose limits on educators. </w:t>
      </w:r>
      <w:r w:rsidR="0000067C" w:rsidRPr="0000067C">
        <w:rPr>
          <w:rFonts w:ascii="Times New Roman" w:eastAsia="Times New Roman" w:hAnsi="Times New Roman" w:cs="Times New Roman"/>
          <w:b/>
          <w:color w:val="000000" w:themeColor="text1"/>
        </w:rPr>
        <w:t>2)</w:t>
      </w:r>
      <w:r w:rsidR="0000067C">
        <w:rPr>
          <w:rFonts w:ascii="Times New Roman" w:eastAsia="Times New Roman" w:hAnsi="Times New Roman" w:cs="Times New Roman"/>
          <w:color w:val="000000" w:themeColor="text1"/>
        </w:rPr>
        <w:t xml:space="preserve"> H</w:t>
      </w:r>
      <w:r w:rsidR="002B1FB6" w:rsidRPr="002B1FB6">
        <w:rPr>
          <w:rFonts w:ascii="Times New Roman" w:eastAsia="Times New Roman" w:hAnsi="Times New Roman" w:cs="Times New Roman"/>
          <w:color w:val="000000" w:themeColor="text1"/>
        </w:rPr>
        <w:t>igh stake tests are not authentic and teachers can become</w:t>
      </w:r>
      <w:r w:rsidR="0000067C">
        <w:rPr>
          <w:rFonts w:ascii="Times New Roman" w:eastAsia="Times New Roman" w:hAnsi="Times New Roman" w:cs="Times New Roman"/>
          <w:color w:val="000000" w:themeColor="text1"/>
        </w:rPr>
        <w:t xml:space="preserve"> forced to teach-to-the-test. </w:t>
      </w:r>
      <w:r w:rsidR="0000067C" w:rsidRPr="0000067C">
        <w:rPr>
          <w:rFonts w:ascii="Times New Roman" w:eastAsia="Times New Roman" w:hAnsi="Times New Roman" w:cs="Times New Roman"/>
          <w:b/>
          <w:color w:val="000000" w:themeColor="text1"/>
        </w:rPr>
        <w:t>3)</w:t>
      </w:r>
      <w:r w:rsidR="0000067C">
        <w:rPr>
          <w:rFonts w:ascii="Times New Roman" w:eastAsia="Times New Roman" w:hAnsi="Times New Roman" w:cs="Times New Roman"/>
          <w:color w:val="000000" w:themeColor="text1"/>
        </w:rPr>
        <w:t xml:space="preserve"> T</w:t>
      </w:r>
      <w:r w:rsidR="002B1FB6" w:rsidRPr="002B1FB6">
        <w:rPr>
          <w:rFonts w:ascii="Times New Roman" w:eastAsia="Times New Roman" w:hAnsi="Times New Roman" w:cs="Times New Roman"/>
          <w:color w:val="000000" w:themeColor="text1"/>
        </w:rPr>
        <w:t>eachers must prepare for the final test authentically, add supple</w:t>
      </w:r>
      <w:r w:rsidR="002B1FB6" w:rsidRPr="00550F58">
        <w:rPr>
          <w:rFonts w:ascii="Times New Roman" w:eastAsia="Times New Roman" w:hAnsi="Times New Roman" w:cs="Times New Roman"/>
        </w:rPr>
        <w:t>mental materials</w:t>
      </w:r>
      <w:r w:rsidR="0000067C">
        <w:rPr>
          <w:rFonts w:ascii="Times New Roman" w:eastAsia="Times New Roman" w:hAnsi="Times New Roman" w:cs="Times New Roman"/>
        </w:rPr>
        <w:t xml:space="preserve"> and assessments in preparation.</w:t>
      </w:r>
      <w:r>
        <w:rPr>
          <w:rFonts w:ascii="Times New Roman" w:eastAsia="Times New Roman" w:hAnsi="Times New Roman" w:cs="Times New Roman"/>
        </w:rPr>
        <w:t xml:space="preserve"> </w:t>
      </w:r>
      <w:r w:rsidRPr="00CC793F">
        <w:rPr>
          <w:rFonts w:ascii="Times New Roman" w:eastAsia="Times New Roman" w:hAnsi="Times New Roman" w:cs="Times New Roman"/>
          <w:b/>
        </w:rPr>
        <w:t>4)</w:t>
      </w:r>
      <w:r>
        <w:rPr>
          <w:rFonts w:ascii="Times New Roman" w:eastAsia="Times New Roman" w:hAnsi="Times New Roman" w:cs="Times New Roman"/>
        </w:rPr>
        <w:t xml:space="preserve"> E</w:t>
      </w:r>
      <w:r w:rsidR="002B1FB6" w:rsidRPr="00550F58">
        <w:rPr>
          <w:rFonts w:ascii="Times New Roman" w:eastAsia="Times New Roman" w:hAnsi="Times New Roman" w:cs="Times New Roman"/>
        </w:rPr>
        <w:t>ducators have limited time and resources, thus there are concerns about the practicali</w:t>
      </w:r>
      <w:r>
        <w:rPr>
          <w:rFonts w:ascii="Times New Roman" w:eastAsia="Times New Roman" w:hAnsi="Times New Roman" w:cs="Times New Roman"/>
        </w:rPr>
        <w:t>ty of actually implementing it.</w:t>
      </w:r>
      <w:ins w:id="3" w:author="test" w:date="2014-02-24T13:59:00Z">
        <w:r w:rsidR="00D74940">
          <w:rPr>
            <w:rFonts w:ascii="Times New Roman" w:eastAsia="Times New Roman" w:hAnsi="Times New Roman" w:cs="Times New Roman"/>
            <w:color w:val="0000FF"/>
          </w:rPr>
          <w:t xml:space="preserve"> </w:t>
        </w:r>
      </w:ins>
    </w:p>
    <w:p w:rsidR="00024C46" w:rsidRPr="00024C46" w:rsidRDefault="002B1FB6" w:rsidP="002B1FB6">
      <w:pPr>
        <w:rPr>
          <w:rFonts w:ascii="Times New Roman" w:eastAsia="Times New Roman" w:hAnsi="Times New Roman" w:cs="Times New Roman"/>
        </w:rPr>
      </w:pPr>
      <w:del w:id="4" w:author="test" w:date="2014-02-24T13:59:00Z">
        <w:r w:rsidRPr="00550F58" w:rsidDel="00D74940">
          <w:rPr>
            <w:rFonts w:ascii="Times New Roman" w:eastAsia="Times New Roman" w:hAnsi="Times New Roman" w:cs="Times New Roman"/>
          </w:rPr>
          <w:br/>
        </w:r>
        <w:r w:rsidR="00CC793F" w:rsidDel="00D74940">
          <w:rPr>
            <w:rFonts w:ascii="Times New Roman" w:eastAsia="Times New Roman" w:hAnsi="Times New Roman" w:cs="Times New Roman"/>
            <w:color w:val="0000FF"/>
          </w:rPr>
          <w:delText xml:space="preserve">  </w:delText>
        </w:r>
      </w:del>
      <w:r w:rsidRPr="00550F58">
        <w:rPr>
          <w:rFonts w:ascii="Times New Roman" w:eastAsia="Times New Roman" w:hAnsi="Times New Roman" w:cs="Times New Roman"/>
          <w:color w:val="000000"/>
        </w:rPr>
        <w:t>The one thing we disagreed on</w:t>
      </w:r>
      <w:del w:id="5" w:author="test" w:date="2014-02-24T13:59:00Z">
        <w:r w:rsidRPr="00550F58" w:rsidDel="00D74940">
          <w:rPr>
            <w:rFonts w:ascii="Times New Roman" w:eastAsia="Times New Roman" w:hAnsi="Times New Roman" w:cs="Times New Roman"/>
            <w:color w:val="000000"/>
          </w:rPr>
          <w:delText>, like any group that gets involved in a discussion on SBC</w:delText>
        </w:r>
      </w:del>
      <w:r w:rsidRPr="00550F58">
        <w:rPr>
          <w:rFonts w:ascii="Times New Roman" w:eastAsia="Times New Roman" w:hAnsi="Times New Roman" w:cs="Times New Roman"/>
          <w:color w:val="000000"/>
        </w:rPr>
        <w:t>, is whether it is restricting for teachers and learners or if it`s an opportunity that holds teachers accountable for individual learner success</w:t>
      </w:r>
      <w:r w:rsidRPr="00024C46">
        <w:rPr>
          <w:rFonts w:ascii="Times New Roman" w:eastAsia="Times New Roman" w:hAnsi="Times New Roman" w:cs="Times New Roman"/>
          <w:color w:val="000000"/>
        </w:rPr>
        <w:t>.</w:t>
      </w:r>
      <w:r w:rsidR="00024C46" w:rsidRPr="00024C46">
        <w:rPr>
          <w:rFonts w:ascii="Times New Roman" w:eastAsia="Times New Roman" w:hAnsi="Times New Roman" w:cs="Times New Roman"/>
          <w:color w:val="000000"/>
        </w:rPr>
        <w:t xml:space="preserve"> </w:t>
      </w:r>
      <w:r w:rsidR="00024C46" w:rsidRPr="00024C46">
        <w:rPr>
          <w:rFonts w:ascii="Times New Roman" w:eastAsia="Times New Roman" w:hAnsi="Times New Roman" w:cs="Times New Roman"/>
          <w:color w:val="FF0000"/>
        </w:rPr>
        <w:t>(</w:t>
      </w:r>
      <w:proofErr w:type="gramStart"/>
      <w:r w:rsidR="00024C46" w:rsidRPr="00024C46">
        <w:rPr>
          <w:rFonts w:ascii="Times New Roman" w:eastAsia="Times New Roman" w:hAnsi="Times New Roman" w:cs="Times New Roman"/>
          <w:color w:val="FF0000"/>
        </w:rPr>
        <w:t>should</w:t>
      </w:r>
      <w:proofErr w:type="gramEnd"/>
      <w:r w:rsidR="00024C46" w:rsidRPr="00024C46">
        <w:rPr>
          <w:rFonts w:ascii="Times New Roman" w:eastAsia="Times New Roman" w:hAnsi="Times New Roman" w:cs="Times New Roman"/>
          <w:color w:val="FF0000"/>
        </w:rPr>
        <w:t xml:space="preserve"> we discuss </w:t>
      </w:r>
      <w:r w:rsidR="00024C46">
        <w:rPr>
          <w:rFonts w:ascii="Times New Roman" w:eastAsia="Times New Roman" w:hAnsi="Times New Roman" w:cs="Times New Roman"/>
          <w:color w:val="FF0000"/>
        </w:rPr>
        <w:t>this more?</w:t>
      </w:r>
      <w:r w:rsidR="00024C46" w:rsidRPr="00024C46">
        <w:rPr>
          <w:rFonts w:ascii="Times New Roman" w:eastAsia="Times New Roman" w:hAnsi="Times New Roman" w:cs="Times New Roman"/>
          <w:color w:val="FF0000"/>
        </w:rPr>
        <w:t xml:space="preserve"> or put another point?)</w:t>
      </w:r>
      <w:r w:rsidRPr="00024C46">
        <w:rPr>
          <w:rFonts w:ascii="Times New Roman" w:eastAsia="Times New Roman" w:hAnsi="Times New Roman" w:cs="Times New Roman"/>
        </w:rPr>
        <w:br/>
      </w:r>
    </w:p>
    <w:p w:rsidR="003B0878" w:rsidRDefault="00024C46" w:rsidP="002B1FB6">
      <w:pPr>
        <w:rPr>
          <w:ins w:id="6" w:author="test" w:date="2014-02-24T13:51:00Z"/>
          <w:rFonts w:ascii="Times New Roman" w:eastAsia="Times New Roman" w:hAnsi="Times New Roman" w:cs="Times New Roman"/>
        </w:rPr>
      </w:pPr>
      <w:r w:rsidRPr="00024C46">
        <w:rPr>
          <w:rFonts w:ascii="Times New Roman" w:eastAsia="Times New Roman" w:hAnsi="Times New Roman" w:cs="Times New Roman"/>
          <w:color w:val="FF0000"/>
        </w:rPr>
        <w:t>(</w:t>
      </w:r>
      <w:proofErr w:type="gramStart"/>
      <w:r w:rsidRPr="00024C46">
        <w:rPr>
          <w:rFonts w:ascii="Times New Roman" w:eastAsia="Times New Roman" w:hAnsi="Times New Roman" w:cs="Times New Roman"/>
          <w:color w:val="FF0000"/>
        </w:rPr>
        <w:t>move</w:t>
      </w:r>
      <w:proofErr w:type="gramEnd"/>
      <w:r w:rsidRPr="00024C46">
        <w:rPr>
          <w:rFonts w:ascii="Times New Roman" w:eastAsia="Times New Roman" w:hAnsi="Times New Roman" w:cs="Times New Roman"/>
          <w:color w:val="FF0000"/>
        </w:rPr>
        <w:t xml:space="preserve"> into the</w:t>
      </w:r>
      <w:r>
        <w:rPr>
          <w:rFonts w:ascii="Times New Roman" w:eastAsia="Times New Roman" w:hAnsi="Times New Roman" w:cs="Times New Roman"/>
          <w:color w:val="FF0000"/>
        </w:rPr>
        <w:t xml:space="preserve"> thought provoking</w:t>
      </w:r>
      <w:r w:rsidRPr="00024C46">
        <w:rPr>
          <w:rFonts w:ascii="Times New Roman" w:eastAsia="Times New Roman" w:hAnsi="Times New Roman" w:cs="Times New Roman"/>
          <w:color w:val="FF0000"/>
        </w:rPr>
        <w:t xml:space="preserve"> question here)</w:t>
      </w:r>
      <w:ins w:id="7" w:author="test" w:date="2014-02-24T13:47:00Z">
        <w:r w:rsidR="003B0878">
          <w:rPr>
            <w:rFonts w:ascii="Times New Roman" w:eastAsia="Times New Roman" w:hAnsi="Times New Roman" w:cs="Times New Roman"/>
            <w:color w:val="FF0000"/>
          </w:rPr>
          <w:br/>
        </w:r>
      </w:ins>
      <w:ins w:id="8" w:author="test" w:date="2014-02-24T13:48:00Z">
        <w:r w:rsidR="003B0878">
          <w:rPr>
            <w:rFonts w:ascii="Times New Roman" w:eastAsia="Times New Roman" w:hAnsi="Times New Roman" w:cs="Times New Roman"/>
          </w:rPr>
          <w:t xml:space="preserve">Have </w:t>
        </w:r>
      </w:ins>
      <w:ins w:id="9" w:author="test" w:date="2014-02-24T13:45:00Z">
        <w:r w:rsidR="003B0878" w:rsidRPr="00550F58">
          <w:rPr>
            <w:rFonts w:ascii="Times New Roman" w:eastAsia="Times New Roman" w:hAnsi="Times New Roman" w:cs="Times New Roman"/>
          </w:rPr>
          <w:t xml:space="preserve">pre-approved learning goals </w:t>
        </w:r>
      </w:ins>
      <w:ins w:id="10" w:author="test" w:date="2014-02-24T13:48:00Z">
        <w:r w:rsidR="003B0878">
          <w:rPr>
            <w:rFonts w:ascii="Times New Roman" w:eastAsia="Times New Roman" w:hAnsi="Times New Roman" w:cs="Times New Roman"/>
          </w:rPr>
          <w:t xml:space="preserve">been a </w:t>
        </w:r>
      </w:ins>
      <w:ins w:id="11" w:author="test" w:date="2014-02-24T13:47:00Z">
        <w:r w:rsidR="003B0878">
          <w:rPr>
            <w:rFonts w:ascii="Times New Roman" w:eastAsia="Times New Roman" w:hAnsi="Times New Roman" w:cs="Times New Roman"/>
          </w:rPr>
          <w:t xml:space="preserve">part of your </w:t>
        </w:r>
      </w:ins>
      <w:ins w:id="12" w:author="test" w:date="2014-02-24T13:46:00Z">
        <w:r w:rsidR="003B0878">
          <w:rPr>
            <w:rFonts w:ascii="Times New Roman" w:eastAsia="Times New Roman" w:hAnsi="Times New Roman" w:cs="Times New Roman"/>
          </w:rPr>
          <w:t>instructional scheme?</w:t>
        </w:r>
      </w:ins>
      <w:ins w:id="13" w:author="test" w:date="2014-02-24T13:48:00Z">
        <w:r w:rsidR="003B0878">
          <w:rPr>
            <w:rFonts w:ascii="Times New Roman" w:eastAsia="Times New Roman" w:hAnsi="Times New Roman" w:cs="Times New Roman"/>
          </w:rPr>
          <w:t xml:space="preserve"> </w:t>
        </w:r>
      </w:ins>
      <w:ins w:id="14" w:author="test" w:date="2014-02-24T13:49:00Z">
        <w:r w:rsidR="003B0878">
          <w:rPr>
            <w:rFonts w:ascii="Times New Roman" w:eastAsia="Times New Roman" w:hAnsi="Times New Roman" w:cs="Times New Roman"/>
          </w:rPr>
          <w:t xml:space="preserve">If yes, please explain. </w:t>
        </w:r>
      </w:ins>
    </w:p>
    <w:p w:rsidR="003B0878" w:rsidRPr="00024C46" w:rsidRDefault="003B0878" w:rsidP="002B1FB6">
      <w:pPr>
        <w:rPr>
          <w:rFonts w:ascii="Times New Roman" w:eastAsia="Times New Roman" w:hAnsi="Times New Roman" w:cs="Times New Roman"/>
          <w:color w:val="FF0000"/>
        </w:rPr>
      </w:pPr>
      <w:ins w:id="15" w:author="test" w:date="2014-02-24T13:49:00Z">
        <w:r>
          <w:rPr>
            <w:rFonts w:ascii="Times New Roman" w:eastAsia="Times New Roman" w:hAnsi="Times New Roman" w:cs="Times New Roman"/>
          </w:rPr>
          <w:t>At</w:t>
        </w:r>
      </w:ins>
      <w:ins w:id="16" w:author="test" w:date="2014-02-24T13:48:00Z">
        <w:r>
          <w:rPr>
            <w:rFonts w:ascii="Times New Roman" w:eastAsia="Times New Roman" w:hAnsi="Times New Roman" w:cs="Times New Roman"/>
          </w:rPr>
          <w:t xml:space="preserve"> what risk or benefit to the learners </w:t>
        </w:r>
      </w:ins>
      <w:ins w:id="17" w:author="test" w:date="2014-02-24T13:50:00Z">
        <w:r>
          <w:rPr>
            <w:rFonts w:ascii="Times New Roman" w:eastAsia="Times New Roman" w:hAnsi="Times New Roman" w:cs="Times New Roman"/>
          </w:rPr>
          <w:t>do you believe is</w:t>
        </w:r>
      </w:ins>
      <w:ins w:id="18" w:author="test" w:date="2014-02-24T13:48:00Z">
        <w:r>
          <w:rPr>
            <w:rFonts w:ascii="Times New Roman" w:eastAsia="Times New Roman" w:hAnsi="Times New Roman" w:cs="Times New Roman"/>
          </w:rPr>
          <w:t xml:space="preserve"> experience</w:t>
        </w:r>
      </w:ins>
      <w:ins w:id="19" w:author="test" w:date="2014-02-24T13:50:00Z">
        <w:r>
          <w:rPr>
            <w:rFonts w:ascii="Times New Roman" w:eastAsia="Times New Roman" w:hAnsi="Times New Roman" w:cs="Times New Roman"/>
          </w:rPr>
          <w:t>d</w:t>
        </w:r>
      </w:ins>
      <w:ins w:id="20" w:author="test" w:date="2014-02-24T14:00:00Z">
        <w:r w:rsidR="00D74940">
          <w:rPr>
            <w:rFonts w:ascii="Times New Roman" w:eastAsia="Times New Roman" w:hAnsi="Times New Roman" w:cs="Times New Roman"/>
          </w:rPr>
          <w:t xml:space="preserve"> by setting </w:t>
        </w:r>
        <w:r w:rsidR="00D74940" w:rsidRPr="00550F58">
          <w:rPr>
            <w:rFonts w:ascii="Times New Roman" w:eastAsia="Times New Roman" w:hAnsi="Times New Roman" w:cs="Times New Roman"/>
          </w:rPr>
          <w:t>pre-approved learning goals</w:t>
        </w:r>
      </w:ins>
      <w:ins w:id="21" w:author="test" w:date="2014-02-24T13:48:00Z">
        <w:r>
          <w:rPr>
            <w:rFonts w:ascii="Times New Roman" w:eastAsia="Times New Roman" w:hAnsi="Times New Roman" w:cs="Times New Roman"/>
          </w:rPr>
          <w:t>?</w:t>
        </w:r>
      </w:ins>
      <w:bookmarkStart w:id="22" w:name="_GoBack"/>
      <w:bookmarkEnd w:id="22"/>
    </w:p>
    <w:p w:rsidR="00024C46" w:rsidRDefault="00024C46" w:rsidP="002B1FB6">
      <w:pPr>
        <w:rPr>
          <w:rFonts w:ascii="Times New Roman" w:eastAsia="Times New Roman" w:hAnsi="Times New Roman" w:cs="Times New Roman"/>
        </w:rPr>
      </w:pPr>
    </w:p>
    <w:p w:rsidR="00024C46" w:rsidRDefault="00024C46" w:rsidP="002B1FB6">
      <w:pPr>
        <w:rPr>
          <w:rFonts w:ascii="Times New Roman" w:eastAsia="Times New Roman" w:hAnsi="Times New Roman" w:cs="Times New Roman"/>
        </w:rPr>
      </w:pPr>
    </w:p>
    <w:p w:rsidR="00024C46" w:rsidRDefault="00024C46" w:rsidP="002B1FB6">
      <w:pPr>
        <w:rPr>
          <w:rFonts w:ascii="Times New Roman" w:eastAsia="Times New Roman" w:hAnsi="Times New Roman" w:cs="Times New Roman"/>
        </w:rPr>
      </w:pPr>
    </w:p>
    <w:p w:rsidR="00024C46" w:rsidRDefault="00024C46" w:rsidP="002B1FB6">
      <w:pPr>
        <w:rPr>
          <w:rFonts w:ascii="Times New Roman" w:eastAsia="Times New Roman" w:hAnsi="Times New Roman" w:cs="Times New Roman"/>
        </w:rPr>
      </w:pPr>
    </w:p>
    <w:p w:rsidR="00024C46" w:rsidRPr="00024C46" w:rsidRDefault="00024C46" w:rsidP="002B1FB6">
      <w:pPr>
        <w:rPr>
          <w:rFonts w:ascii="Times New Roman" w:eastAsia="Times New Roman" w:hAnsi="Times New Roman" w:cs="Times New Roman"/>
          <w:color w:val="FF0000"/>
        </w:rPr>
      </w:pPr>
      <w:r w:rsidRPr="00024C46">
        <w:rPr>
          <w:rFonts w:ascii="Times New Roman" w:eastAsia="Times New Roman" w:hAnsi="Times New Roman" w:cs="Times New Roman"/>
          <w:color w:val="FF0000"/>
        </w:rPr>
        <w:t>Problems:</w:t>
      </w:r>
    </w:p>
    <w:p w:rsidR="00024C46" w:rsidRPr="00024C46" w:rsidRDefault="00024C46" w:rsidP="00024C46">
      <w:pPr>
        <w:pStyle w:val="ListParagraph"/>
        <w:numPr>
          <w:ilvl w:val="0"/>
          <w:numId w:val="2"/>
        </w:numPr>
        <w:rPr>
          <w:rFonts w:ascii="Times New Roman" w:eastAsia="Times New Roman" w:hAnsi="Times New Roman" w:cs="Times New Roman"/>
          <w:color w:val="FF0000"/>
        </w:rPr>
      </w:pPr>
      <w:r w:rsidRPr="00024C46">
        <w:rPr>
          <w:rFonts w:ascii="Times New Roman" w:eastAsia="Times New Roman" w:hAnsi="Times New Roman" w:cs="Times New Roman"/>
          <w:color w:val="FF0000"/>
        </w:rPr>
        <w:t>We need to keep it to one page, which will guarantee less than a 500 word count.</w:t>
      </w:r>
    </w:p>
    <w:p w:rsidR="00024C46" w:rsidRPr="00024C46" w:rsidRDefault="00024C46" w:rsidP="00024C46">
      <w:pPr>
        <w:pStyle w:val="ListParagraph"/>
        <w:numPr>
          <w:ilvl w:val="0"/>
          <w:numId w:val="2"/>
        </w:numPr>
        <w:rPr>
          <w:rFonts w:ascii="Times New Roman" w:eastAsia="Times New Roman" w:hAnsi="Times New Roman" w:cs="Times New Roman"/>
          <w:color w:val="FF0000"/>
        </w:rPr>
      </w:pPr>
      <w:r w:rsidRPr="00024C46">
        <w:rPr>
          <w:rFonts w:ascii="Times New Roman" w:eastAsia="Times New Roman" w:hAnsi="Times New Roman" w:cs="Times New Roman"/>
          <w:color w:val="FF0000"/>
        </w:rPr>
        <w:t>We need to agree on a final question.</w:t>
      </w:r>
    </w:p>
    <w:p w:rsidR="00024C46" w:rsidRPr="00024C46" w:rsidRDefault="00024C46" w:rsidP="00024C46">
      <w:pPr>
        <w:pStyle w:val="ListParagraph"/>
        <w:numPr>
          <w:ilvl w:val="0"/>
          <w:numId w:val="2"/>
        </w:numPr>
        <w:rPr>
          <w:rFonts w:ascii="Times New Roman" w:eastAsia="Times New Roman" w:hAnsi="Times New Roman" w:cs="Times New Roman"/>
          <w:color w:val="FF0000"/>
        </w:rPr>
      </w:pPr>
      <w:r>
        <w:rPr>
          <w:rFonts w:ascii="Times New Roman" w:eastAsia="Times New Roman" w:hAnsi="Times New Roman" w:cs="Times New Roman"/>
          <w:color w:val="FF0000"/>
        </w:rPr>
        <w:t>More quotes/</w:t>
      </w:r>
      <w:r w:rsidRPr="00024C46">
        <w:rPr>
          <w:rFonts w:ascii="Times New Roman" w:eastAsia="Times New Roman" w:hAnsi="Times New Roman" w:cs="Times New Roman"/>
          <w:color w:val="FF0000"/>
        </w:rPr>
        <w:t>references</w:t>
      </w:r>
      <w:r>
        <w:rPr>
          <w:rFonts w:ascii="Times New Roman" w:eastAsia="Times New Roman" w:hAnsi="Times New Roman" w:cs="Times New Roman"/>
          <w:color w:val="FF0000"/>
        </w:rPr>
        <w:t xml:space="preserve"> needed</w:t>
      </w:r>
      <w:r w:rsidRPr="00024C46">
        <w:rPr>
          <w:rFonts w:ascii="Times New Roman" w:eastAsia="Times New Roman" w:hAnsi="Times New Roman" w:cs="Times New Roman"/>
          <w:color w:val="FF0000"/>
        </w:rPr>
        <w:t>.  Minimum 3.</w:t>
      </w:r>
    </w:p>
    <w:p w:rsidR="00024C46" w:rsidDel="00D74940" w:rsidRDefault="00024C46" w:rsidP="002B1FB6">
      <w:pPr>
        <w:rPr>
          <w:del w:id="23" w:author="test" w:date="2014-02-24T13:58:00Z"/>
          <w:rFonts w:ascii="Times New Roman" w:eastAsia="Times New Roman" w:hAnsi="Times New Roman" w:cs="Times New Roman"/>
        </w:rPr>
      </w:pPr>
    </w:p>
    <w:p w:rsidR="00103973" w:rsidRDefault="00103973" w:rsidP="002B1FB6">
      <w:pPr>
        <w:rPr>
          <w:rFonts w:ascii="Times New Roman" w:eastAsia="Times New Roman" w:hAnsi="Times New Roman" w:cs="Times New Roman"/>
        </w:rPr>
      </w:pPr>
    </w:p>
    <w:p w:rsidR="002B1FB6" w:rsidRPr="003B0878" w:rsidDel="00D74940" w:rsidRDefault="00103973" w:rsidP="002B1FB6">
      <w:pPr>
        <w:rPr>
          <w:del w:id="24" w:author="test" w:date="2014-02-24T13:58:00Z"/>
          <w:rFonts w:ascii="Times New Roman" w:eastAsia="Times New Roman" w:hAnsi="Times New Roman" w:cs="Times New Roman"/>
          <w:color w:val="FF0000"/>
          <w:rPrChange w:id="25" w:author="test" w:date="2014-02-24T13:53:00Z">
            <w:rPr>
              <w:del w:id="26" w:author="test" w:date="2014-02-24T13:58:00Z"/>
              <w:rFonts w:ascii="Times New Roman" w:eastAsia="Times New Roman" w:hAnsi="Times New Roman" w:cs="Times New Roman"/>
            </w:rPr>
          </w:rPrChange>
        </w:rPr>
      </w:pPr>
      <w:del w:id="27" w:author="test" w:date="2014-02-24T13:58:00Z">
        <w:r w:rsidRPr="00103973" w:rsidDel="00D74940">
          <w:rPr>
            <w:rFonts w:ascii="Times New Roman" w:eastAsia="Times New Roman" w:hAnsi="Times New Roman" w:cs="Times New Roman"/>
            <w:color w:val="FF0000"/>
          </w:rPr>
          <w:delText>I kept the below points in case you want to reinsert them above!</w:delText>
        </w:r>
        <w:r w:rsidR="002B1FB6" w:rsidRPr="00550F58" w:rsidDel="00D74940">
          <w:rPr>
            <w:rFonts w:ascii="Times New Roman" w:eastAsia="Times New Roman" w:hAnsi="Times New Roman" w:cs="Times New Roman"/>
          </w:rPr>
          <w:br/>
          <w:delText xml:space="preserve">Despite some of these challenges there have been many cases of success with standards based learning. Yager (2005) presents 15 case studies of successful standards based instruction and learning in grade 9-12 science classes. He concludes by offering several areas for further development including more emphasis on teaching standards, professional development standards, assessment standards, and content and inquiry standards. </w:delText>
        </w:r>
        <w:r w:rsidR="002B1FB6" w:rsidRPr="00550F58" w:rsidDel="00D74940">
          <w:rPr>
            <w:rFonts w:ascii="Times New Roman" w:eastAsia="Times New Roman" w:hAnsi="Times New Roman" w:cs="Times New Roman"/>
          </w:rPr>
          <w:br/>
          <w:delText>Competency-based medical education has developed along these lines of SBC where the learning and teaching processes create a culture of all stakeholders in quality management activities at all levels and functions. Medical schools are adopting innovative strategies that engage all stakeholders to strive for excellence on a continuous basis and use quality control to support such strategies.</w:delText>
        </w:r>
        <w:r w:rsidR="002B1FB6" w:rsidRPr="00550F58" w:rsidDel="00D74940">
          <w:rPr>
            <w:rFonts w:ascii="Times New Roman" w:eastAsia="Times New Roman" w:hAnsi="Times New Roman" w:cs="Times New Roman"/>
          </w:rPr>
          <w:br/>
          <w:delText>Question: Something along these lines?</w:delText>
        </w:r>
        <w:r w:rsidR="002B1FB6" w:rsidRPr="00550F58" w:rsidDel="00D74940">
          <w:rPr>
            <w:rFonts w:ascii="Times New Roman" w:eastAsia="Times New Roman" w:hAnsi="Times New Roman" w:cs="Times New Roman"/>
          </w:rPr>
          <w:br/>
          <w:delText xml:space="preserve">Can trying to make every area equal for all be all that bad? The studies on making things equal on the basis of race, ethnicity, culture, language, social class, gender and disabilities have boomed. </w:delText>
        </w:r>
        <w:r w:rsidR="002B1FB6" w:rsidRPr="00550F58" w:rsidDel="00D74940">
          <w:rPr>
            <w:rFonts w:ascii="Times New Roman" w:eastAsia="Times New Roman" w:hAnsi="Times New Roman" w:cs="Times New Roman"/>
          </w:rPr>
          <w:br/>
          <w:delText>Are students not assessed on pre-approved learning goals regardless if it was SBC or not?</w:delText>
        </w:r>
      </w:del>
    </w:p>
    <w:p w:rsidR="002B1FB6" w:rsidDel="00D74940" w:rsidRDefault="002B1FB6" w:rsidP="002B1FB6">
      <w:pPr>
        <w:rPr>
          <w:del w:id="28" w:author="test" w:date="2014-02-24T13:58:00Z"/>
          <w:lang w:val="en-US"/>
        </w:rPr>
      </w:pPr>
    </w:p>
    <w:p w:rsidR="002B1FB6" w:rsidDel="00D74940" w:rsidRDefault="002B1FB6" w:rsidP="002B1FB6">
      <w:pPr>
        <w:rPr>
          <w:del w:id="29" w:author="test" w:date="2014-02-24T13:58:00Z"/>
          <w:lang w:val="en-US"/>
        </w:rPr>
      </w:pPr>
    </w:p>
    <w:p w:rsidR="006169B9" w:rsidRDefault="002B1FB6">
      <w:r>
        <w:t>REFERENCES</w:t>
      </w:r>
    </w:p>
    <w:p w:rsidR="00D74940" w:rsidRDefault="00D74940">
      <w:pPr>
        <w:rPr>
          <w:ins w:id="30" w:author="test" w:date="2014-02-24T13:56:00Z"/>
          <w:rFonts w:ascii="Times New Roman" w:hAnsi="Times New Roman" w:cs="Times New Roman"/>
        </w:rPr>
      </w:pPr>
      <w:proofErr w:type="spellStart"/>
      <w:ins w:id="31" w:author="test" w:date="2014-02-24T13:56:00Z">
        <w:r w:rsidRPr="00D74940">
          <w:rPr>
            <w:rFonts w:ascii="Times New Roman" w:hAnsi="Times New Roman" w:cs="Times New Roman"/>
          </w:rPr>
          <w:t>Bartman</w:t>
        </w:r>
        <w:proofErr w:type="spellEnd"/>
        <w:r w:rsidRPr="00D74940">
          <w:rPr>
            <w:rFonts w:ascii="Times New Roman" w:hAnsi="Times New Roman" w:cs="Times New Roman"/>
          </w:rPr>
          <w:t xml:space="preserve">, I., </w:t>
        </w:r>
        <w:proofErr w:type="spellStart"/>
        <w:r w:rsidRPr="00D74940">
          <w:rPr>
            <w:rFonts w:ascii="Times New Roman" w:hAnsi="Times New Roman" w:cs="Times New Roman"/>
          </w:rPr>
          <w:t>Smee</w:t>
        </w:r>
        <w:proofErr w:type="spellEnd"/>
        <w:r w:rsidRPr="00D74940">
          <w:rPr>
            <w:rFonts w:ascii="Times New Roman" w:hAnsi="Times New Roman" w:cs="Times New Roman"/>
          </w:rPr>
          <w:t xml:space="preserve">, S., &amp; Roy, M. (2013). </w:t>
        </w:r>
        <w:proofErr w:type="gramStart"/>
        <w:r w:rsidRPr="00D74940">
          <w:rPr>
            <w:rFonts w:ascii="Times New Roman" w:hAnsi="Times New Roman" w:cs="Times New Roman"/>
          </w:rPr>
          <w:t>A method for identifying extreme OSCE examiners.</w:t>
        </w:r>
        <w:proofErr w:type="gramEnd"/>
        <w:r w:rsidRPr="00D74940">
          <w:rPr>
            <w:rFonts w:ascii="Times New Roman" w:hAnsi="Times New Roman" w:cs="Times New Roman"/>
          </w:rPr>
          <w:t xml:space="preserve"> </w:t>
        </w:r>
        <w:r w:rsidRPr="00D74940">
          <w:rPr>
            <w:rFonts w:ascii="Times New Roman" w:hAnsi="Times New Roman" w:cs="Times New Roman"/>
            <w:i/>
            <w:iCs/>
          </w:rPr>
          <w:t>The Clinical Teacher</w:t>
        </w:r>
        <w:r w:rsidRPr="00D74940">
          <w:rPr>
            <w:rFonts w:ascii="Times New Roman" w:hAnsi="Times New Roman" w:cs="Times New Roman"/>
          </w:rPr>
          <w:t xml:space="preserve">, </w:t>
        </w:r>
        <w:r w:rsidRPr="00D74940">
          <w:rPr>
            <w:rFonts w:ascii="Times New Roman" w:hAnsi="Times New Roman" w:cs="Times New Roman"/>
            <w:i/>
            <w:iCs/>
          </w:rPr>
          <w:t>10</w:t>
        </w:r>
        <w:r w:rsidRPr="00D74940">
          <w:rPr>
            <w:rFonts w:ascii="Times New Roman" w:hAnsi="Times New Roman" w:cs="Times New Roman"/>
          </w:rPr>
          <w:t xml:space="preserve">(1), 27–31. </w:t>
        </w:r>
        <w:proofErr w:type="spellStart"/>
        <w:r w:rsidRPr="00D74940">
          <w:rPr>
            <w:rFonts w:ascii="Times New Roman" w:hAnsi="Times New Roman" w:cs="Times New Roman"/>
          </w:rPr>
          <w:t>doi:10.1111</w:t>
        </w:r>
        <w:proofErr w:type="spellEnd"/>
        <w:r w:rsidRPr="00D74940">
          <w:rPr>
            <w:rFonts w:ascii="Times New Roman" w:hAnsi="Times New Roman" w:cs="Times New Roman"/>
          </w:rPr>
          <w:t>/</w:t>
        </w:r>
        <w:proofErr w:type="spellStart"/>
        <w:r w:rsidRPr="00D74940">
          <w:rPr>
            <w:rFonts w:ascii="Times New Roman" w:hAnsi="Times New Roman" w:cs="Times New Roman"/>
          </w:rPr>
          <w:t>j.1743-498X.2012.00607.x</w:t>
        </w:r>
        <w:proofErr w:type="spellEnd"/>
      </w:ins>
    </w:p>
    <w:p w:rsidR="00D74940" w:rsidRDefault="00D74940">
      <w:pPr>
        <w:rPr>
          <w:ins w:id="32" w:author="test" w:date="2014-02-24T13:56:00Z"/>
          <w:rFonts w:ascii="Times New Roman" w:hAnsi="Times New Roman" w:cs="Times New Roman"/>
        </w:rPr>
      </w:pPr>
    </w:p>
    <w:p w:rsidR="002B1FB6" w:rsidRPr="00D74940" w:rsidRDefault="00D74940">
      <w:pPr>
        <w:rPr>
          <w:ins w:id="33" w:author="test" w:date="2014-02-24T13:55:00Z"/>
          <w:rFonts w:ascii="Times New Roman" w:hAnsi="Times New Roman" w:cs="Times New Roman"/>
          <w:rPrChange w:id="34" w:author="test" w:date="2014-02-24T13:55:00Z">
            <w:rPr>
              <w:ins w:id="35" w:author="test" w:date="2014-02-24T13:55:00Z"/>
              <w:rFonts w:ascii="Arial" w:hAnsi="Arial" w:cs="Arial"/>
              <w:sz w:val="20"/>
              <w:szCs w:val="20"/>
            </w:rPr>
          </w:rPrChange>
        </w:rPr>
      </w:pPr>
      <w:ins w:id="36" w:author="test" w:date="2014-02-24T13:55:00Z">
        <w:r w:rsidRPr="00D74940">
          <w:rPr>
            <w:rFonts w:ascii="Times New Roman" w:hAnsi="Times New Roman" w:cs="Times New Roman"/>
            <w:rPrChange w:id="37" w:author="test" w:date="2014-02-24T13:55:00Z">
              <w:rPr>
                <w:rFonts w:ascii="Arial" w:hAnsi="Arial" w:cs="Arial"/>
                <w:sz w:val="20"/>
                <w:szCs w:val="20"/>
              </w:rPr>
            </w:rPrChange>
          </w:rPr>
          <w:t>Carr-</w:t>
        </w:r>
        <w:proofErr w:type="spellStart"/>
        <w:r w:rsidRPr="00D74940">
          <w:rPr>
            <w:rFonts w:ascii="Times New Roman" w:hAnsi="Times New Roman" w:cs="Times New Roman"/>
            <w:rPrChange w:id="38" w:author="test" w:date="2014-02-24T13:55:00Z">
              <w:rPr>
                <w:rFonts w:ascii="Arial" w:hAnsi="Arial" w:cs="Arial"/>
                <w:sz w:val="20"/>
                <w:szCs w:val="20"/>
              </w:rPr>
            </w:rPrChange>
          </w:rPr>
          <w:t>Chellman</w:t>
        </w:r>
        <w:proofErr w:type="spellEnd"/>
        <w:r w:rsidRPr="00D74940">
          <w:rPr>
            <w:rFonts w:ascii="Times New Roman" w:hAnsi="Times New Roman" w:cs="Times New Roman"/>
            <w:rPrChange w:id="39" w:author="test" w:date="2014-02-24T13:55:00Z">
              <w:rPr>
                <w:rFonts w:ascii="Arial" w:hAnsi="Arial" w:cs="Arial"/>
                <w:sz w:val="20"/>
                <w:szCs w:val="20"/>
              </w:rPr>
            </w:rPrChange>
          </w:rPr>
          <w:t xml:space="preserve">, A. (2010). </w:t>
        </w:r>
        <w:r w:rsidRPr="00D74940">
          <w:rPr>
            <w:rStyle w:val="Emphasis"/>
            <w:rFonts w:ascii="Times New Roman" w:hAnsi="Times New Roman" w:cs="Times New Roman"/>
            <w:rPrChange w:id="40" w:author="test" w:date="2014-02-24T13:55:00Z">
              <w:rPr>
                <w:rStyle w:val="Emphasis"/>
                <w:rFonts w:ascii="Arial" w:hAnsi="Arial" w:cs="Arial"/>
                <w:sz w:val="20"/>
                <w:szCs w:val="20"/>
              </w:rPr>
            </w:rPrChange>
          </w:rPr>
          <w:t>Instructional Design for Teachers : Improving Classroom Practice</w:t>
        </w:r>
        <w:r w:rsidRPr="00D74940">
          <w:rPr>
            <w:rFonts w:ascii="Times New Roman" w:hAnsi="Times New Roman" w:cs="Times New Roman"/>
            <w:rPrChange w:id="41" w:author="test" w:date="2014-02-24T13:55:00Z">
              <w:rPr>
                <w:rFonts w:ascii="Arial" w:hAnsi="Arial" w:cs="Arial"/>
                <w:sz w:val="20"/>
                <w:szCs w:val="20"/>
              </w:rPr>
            </w:rPrChange>
          </w:rPr>
          <w:t xml:space="preserve">. Florence, KY, USA: Routledge. Retrieved from </w:t>
        </w:r>
        <w:r w:rsidRPr="00D74940">
          <w:rPr>
            <w:rFonts w:ascii="Times New Roman" w:hAnsi="Times New Roman" w:cs="Times New Roman"/>
            <w:rPrChange w:id="42" w:author="test" w:date="2014-02-24T13:55:00Z">
              <w:rPr>
                <w:rFonts w:ascii="Arial" w:hAnsi="Arial" w:cs="Arial"/>
                <w:sz w:val="20"/>
                <w:szCs w:val="20"/>
              </w:rPr>
            </w:rPrChange>
          </w:rPr>
          <w:fldChar w:fldCharType="begin"/>
        </w:r>
        <w:r w:rsidRPr="00D74940">
          <w:rPr>
            <w:rFonts w:ascii="Times New Roman" w:hAnsi="Times New Roman" w:cs="Times New Roman"/>
            <w:rPrChange w:id="43" w:author="test" w:date="2014-02-24T13:55:00Z">
              <w:rPr>
                <w:rFonts w:ascii="Arial" w:hAnsi="Arial" w:cs="Arial"/>
                <w:sz w:val="20"/>
                <w:szCs w:val="20"/>
              </w:rPr>
            </w:rPrChange>
          </w:rPr>
          <w:instrText xml:space="preserve"> HYPERLINK "http://site.ebrary.com.ezproxy.lib.ucalgary.ca/lib/ucalgary/docDetail.action?docID=10416483" </w:instrText>
        </w:r>
        <w:r w:rsidRPr="00D74940">
          <w:rPr>
            <w:rFonts w:ascii="Times New Roman" w:hAnsi="Times New Roman" w:cs="Times New Roman"/>
            <w:rPrChange w:id="44" w:author="test" w:date="2014-02-24T13:55:00Z">
              <w:rPr>
                <w:rFonts w:ascii="Arial" w:hAnsi="Arial" w:cs="Arial"/>
                <w:sz w:val="20"/>
                <w:szCs w:val="20"/>
              </w:rPr>
            </w:rPrChange>
          </w:rPr>
          <w:fldChar w:fldCharType="separate"/>
        </w:r>
        <w:r w:rsidRPr="00D74940">
          <w:rPr>
            <w:rStyle w:val="Hyperlink"/>
            <w:rFonts w:ascii="Times New Roman" w:hAnsi="Times New Roman" w:cs="Times New Roman"/>
            <w:rPrChange w:id="45" w:author="test" w:date="2014-02-24T13:55:00Z">
              <w:rPr>
                <w:rStyle w:val="Hyperlink"/>
                <w:rFonts w:ascii="Arial" w:hAnsi="Arial" w:cs="Arial"/>
                <w:sz w:val="20"/>
                <w:szCs w:val="20"/>
              </w:rPr>
            </w:rPrChange>
          </w:rPr>
          <w:t>http://site.ebrary.com.ezproxy.lib.ucalgary.ca/lib/ucalgary/docDetail.action?docID=10416483</w:t>
        </w:r>
        <w:r w:rsidRPr="00D74940">
          <w:rPr>
            <w:rFonts w:ascii="Times New Roman" w:hAnsi="Times New Roman" w:cs="Times New Roman"/>
            <w:rPrChange w:id="46" w:author="test" w:date="2014-02-24T13:55:00Z">
              <w:rPr>
                <w:rFonts w:ascii="Arial" w:hAnsi="Arial" w:cs="Arial"/>
                <w:sz w:val="20"/>
                <w:szCs w:val="20"/>
              </w:rPr>
            </w:rPrChange>
          </w:rPr>
          <w:fldChar w:fldCharType="end"/>
        </w:r>
      </w:ins>
    </w:p>
    <w:p w:rsidR="00D74940" w:rsidRPr="00D74940" w:rsidRDefault="00D74940">
      <w:pPr>
        <w:rPr>
          <w:rFonts w:ascii="Times New Roman" w:hAnsi="Times New Roman" w:cs="Times New Roman"/>
          <w:rPrChange w:id="47" w:author="test" w:date="2014-02-24T13:55:00Z">
            <w:rPr/>
          </w:rPrChange>
        </w:rPr>
      </w:pPr>
    </w:p>
    <w:p w:rsidR="002B1FB6" w:rsidRDefault="00D74940">
      <w:pPr>
        <w:rPr>
          <w:ins w:id="48" w:author="test" w:date="2014-02-24T13:57:00Z"/>
          <w:rFonts w:ascii="Times New Roman" w:hAnsi="Times New Roman" w:cs="Times New Roman"/>
        </w:rPr>
      </w:pPr>
      <w:ins w:id="49" w:author="test" w:date="2014-02-24T13:55:00Z">
        <w:r w:rsidRPr="00D74940">
          <w:rPr>
            <w:rFonts w:ascii="Times New Roman" w:hAnsi="Times New Roman" w:cs="Times New Roman"/>
            <w:rPrChange w:id="50" w:author="test" w:date="2014-02-24T13:55:00Z">
              <w:rPr>
                <w:rFonts w:ascii="Cambria" w:hAnsi="Cambria" w:cs="Arial"/>
              </w:rPr>
            </w:rPrChange>
          </w:rPr>
          <w:t xml:space="preserve">Robinson, Ken. </w:t>
        </w:r>
        <w:proofErr w:type="gramStart"/>
        <w:r w:rsidRPr="00D74940">
          <w:rPr>
            <w:rFonts w:ascii="Times New Roman" w:hAnsi="Times New Roman" w:cs="Times New Roman"/>
            <w:rPrChange w:id="51" w:author="test" w:date="2014-02-24T13:55:00Z">
              <w:rPr>
                <w:rFonts w:ascii="Cambria" w:hAnsi="Cambria" w:cs="Arial"/>
              </w:rPr>
            </w:rPrChange>
          </w:rPr>
          <w:t>(2013, April).</w:t>
        </w:r>
        <w:proofErr w:type="gramEnd"/>
        <w:r w:rsidRPr="00D74940">
          <w:rPr>
            <w:rFonts w:ascii="Times New Roman" w:hAnsi="Times New Roman" w:cs="Times New Roman"/>
            <w:rPrChange w:id="52" w:author="test" w:date="2014-02-24T13:55:00Z">
              <w:rPr>
                <w:rFonts w:ascii="Cambria" w:hAnsi="Cambria" w:cs="Arial"/>
              </w:rPr>
            </w:rPrChange>
          </w:rPr>
          <w:t xml:space="preserve"> </w:t>
        </w:r>
        <w:r w:rsidRPr="00D74940">
          <w:rPr>
            <w:rStyle w:val="Emphasis"/>
            <w:rFonts w:ascii="Times New Roman" w:hAnsi="Times New Roman" w:cs="Times New Roman"/>
            <w:rPrChange w:id="53" w:author="test" w:date="2014-02-24T13:55:00Z">
              <w:rPr>
                <w:rStyle w:val="Emphasis"/>
                <w:rFonts w:ascii="Cambria" w:hAnsi="Cambria" w:cs="Arial"/>
              </w:rPr>
            </w:rPrChange>
          </w:rPr>
          <w:t xml:space="preserve">Ken Robinson: How to escape education’s </w:t>
        </w:r>
        <w:proofErr w:type="gramStart"/>
        <w:r w:rsidRPr="00D74940">
          <w:rPr>
            <w:rStyle w:val="Emphasis"/>
            <w:rFonts w:ascii="Times New Roman" w:hAnsi="Times New Roman" w:cs="Times New Roman"/>
            <w:rPrChange w:id="54" w:author="test" w:date="2014-02-24T13:55:00Z">
              <w:rPr>
                <w:rStyle w:val="Emphasis"/>
                <w:rFonts w:ascii="Cambria" w:hAnsi="Cambria" w:cs="Arial"/>
              </w:rPr>
            </w:rPrChange>
          </w:rPr>
          <w:t>death valley</w:t>
        </w:r>
        <w:proofErr w:type="gramEnd"/>
        <w:r w:rsidRPr="00D74940">
          <w:rPr>
            <w:rFonts w:ascii="Times New Roman" w:hAnsi="Times New Roman" w:cs="Times New Roman"/>
            <w:rPrChange w:id="55" w:author="test" w:date="2014-02-24T13:55:00Z">
              <w:rPr>
                <w:rFonts w:ascii="Cambria" w:hAnsi="Cambria" w:cs="Arial"/>
              </w:rPr>
            </w:rPrChange>
          </w:rPr>
          <w:t xml:space="preserve"> [.</w:t>
        </w:r>
        <w:proofErr w:type="spellStart"/>
        <w:r w:rsidRPr="00D74940">
          <w:rPr>
            <w:rFonts w:ascii="Times New Roman" w:hAnsi="Times New Roman" w:cs="Times New Roman"/>
            <w:rPrChange w:id="56" w:author="test" w:date="2014-02-24T13:55:00Z">
              <w:rPr>
                <w:rFonts w:ascii="Cambria" w:hAnsi="Cambria" w:cs="Arial"/>
              </w:rPr>
            </w:rPrChange>
          </w:rPr>
          <w:t>flv</w:t>
        </w:r>
        <w:proofErr w:type="spellEnd"/>
        <w:r w:rsidRPr="00D74940">
          <w:rPr>
            <w:rFonts w:ascii="Times New Roman" w:hAnsi="Times New Roman" w:cs="Times New Roman"/>
            <w:rPrChange w:id="57" w:author="test" w:date="2014-02-24T13:55:00Z">
              <w:rPr>
                <w:rFonts w:ascii="Cambria" w:hAnsi="Cambria" w:cs="Arial"/>
              </w:rPr>
            </w:rPrChange>
          </w:rPr>
          <w:t xml:space="preserve">]. Retrieved from </w:t>
        </w:r>
        <w:r w:rsidRPr="00D74940">
          <w:rPr>
            <w:rFonts w:ascii="Times New Roman" w:hAnsi="Times New Roman" w:cs="Times New Roman"/>
            <w:rPrChange w:id="58" w:author="test" w:date="2014-02-24T13:55:00Z">
              <w:rPr>
                <w:rFonts w:ascii="Cambria" w:hAnsi="Cambria" w:cs="Arial"/>
              </w:rPr>
            </w:rPrChange>
          </w:rPr>
          <w:fldChar w:fldCharType="begin"/>
        </w:r>
        <w:r w:rsidRPr="00D74940">
          <w:rPr>
            <w:rFonts w:ascii="Times New Roman" w:hAnsi="Times New Roman" w:cs="Times New Roman"/>
            <w:rPrChange w:id="59" w:author="test" w:date="2014-02-24T13:55:00Z">
              <w:rPr>
                <w:rFonts w:ascii="Cambria" w:hAnsi="Cambria" w:cs="Arial"/>
              </w:rPr>
            </w:rPrChange>
          </w:rPr>
          <w:instrText xml:space="preserve"> HYPERLINK "https://www.youtube.com/watch?v=wX78iKhInsc" </w:instrText>
        </w:r>
        <w:r w:rsidRPr="00D74940">
          <w:rPr>
            <w:rFonts w:ascii="Times New Roman" w:hAnsi="Times New Roman" w:cs="Times New Roman"/>
            <w:rPrChange w:id="60" w:author="test" w:date="2014-02-24T13:55:00Z">
              <w:rPr>
                <w:rFonts w:ascii="Cambria" w:hAnsi="Cambria" w:cs="Arial"/>
              </w:rPr>
            </w:rPrChange>
          </w:rPr>
          <w:fldChar w:fldCharType="separate"/>
        </w:r>
        <w:r w:rsidRPr="00D74940">
          <w:rPr>
            <w:rStyle w:val="Hyperlink"/>
            <w:rFonts w:ascii="Times New Roman" w:hAnsi="Times New Roman" w:cs="Times New Roman"/>
            <w:rPrChange w:id="61" w:author="test" w:date="2014-02-24T13:55:00Z">
              <w:rPr>
                <w:rStyle w:val="Hyperlink"/>
                <w:rFonts w:ascii="Cambria" w:hAnsi="Cambria" w:cs="Arial"/>
              </w:rPr>
            </w:rPrChange>
          </w:rPr>
          <w:t>https://</w:t>
        </w:r>
        <w:proofErr w:type="spellStart"/>
        <w:r w:rsidRPr="00D74940">
          <w:rPr>
            <w:rStyle w:val="Hyperlink"/>
            <w:rFonts w:ascii="Times New Roman" w:hAnsi="Times New Roman" w:cs="Times New Roman"/>
            <w:rPrChange w:id="62" w:author="test" w:date="2014-02-24T13:55:00Z">
              <w:rPr>
                <w:rStyle w:val="Hyperlink"/>
                <w:rFonts w:ascii="Cambria" w:hAnsi="Cambria" w:cs="Arial"/>
              </w:rPr>
            </w:rPrChange>
          </w:rPr>
          <w:t>www.youtube.com</w:t>
        </w:r>
        <w:proofErr w:type="spellEnd"/>
        <w:r w:rsidRPr="00D74940">
          <w:rPr>
            <w:rStyle w:val="Hyperlink"/>
            <w:rFonts w:ascii="Times New Roman" w:hAnsi="Times New Roman" w:cs="Times New Roman"/>
            <w:rPrChange w:id="63" w:author="test" w:date="2014-02-24T13:55:00Z">
              <w:rPr>
                <w:rStyle w:val="Hyperlink"/>
                <w:rFonts w:ascii="Cambria" w:hAnsi="Cambria" w:cs="Arial"/>
              </w:rPr>
            </w:rPrChange>
          </w:rPr>
          <w:t>/</w:t>
        </w:r>
        <w:proofErr w:type="spellStart"/>
        <w:r w:rsidRPr="00D74940">
          <w:rPr>
            <w:rStyle w:val="Hyperlink"/>
            <w:rFonts w:ascii="Times New Roman" w:hAnsi="Times New Roman" w:cs="Times New Roman"/>
            <w:rPrChange w:id="64" w:author="test" w:date="2014-02-24T13:55:00Z">
              <w:rPr>
                <w:rStyle w:val="Hyperlink"/>
                <w:rFonts w:ascii="Cambria" w:hAnsi="Cambria" w:cs="Arial"/>
              </w:rPr>
            </w:rPrChange>
          </w:rPr>
          <w:t>watch?v</w:t>
        </w:r>
        <w:proofErr w:type="spellEnd"/>
        <w:r w:rsidRPr="00D74940">
          <w:rPr>
            <w:rStyle w:val="Hyperlink"/>
            <w:rFonts w:ascii="Times New Roman" w:hAnsi="Times New Roman" w:cs="Times New Roman"/>
            <w:rPrChange w:id="65" w:author="test" w:date="2014-02-24T13:55:00Z">
              <w:rPr>
                <w:rStyle w:val="Hyperlink"/>
                <w:rFonts w:ascii="Cambria" w:hAnsi="Cambria" w:cs="Arial"/>
              </w:rPr>
            </w:rPrChange>
          </w:rPr>
          <w:t>=</w:t>
        </w:r>
        <w:proofErr w:type="spellStart"/>
        <w:r w:rsidRPr="00D74940">
          <w:rPr>
            <w:rStyle w:val="Hyperlink"/>
            <w:rFonts w:ascii="Times New Roman" w:hAnsi="Times New Roman" w:cs="Times New Roman"/>
            <w:rPrChange w:id="66" w:author="test" w:date="2014-02-24T13:55:00Z">
              <w:rPr>
                <w:rStyle w:val="Hyperlink"/>
                <w:rFonts w:ascii="Cambria" w:hAnsi="Cambria" w:cs="Arial"/>
              </w:rPr>
            </w:rPrChange>
          </w:rPr>
          <w:t>wX78iKhInsc</w:t>
        </w:r>
        <w:proofErr w:type="spellEnd"/>
        <w:r w:rsidRPr="00D74940">
          <w:rPr>
            <w:rFonts w:ascii="Times New Roman" w:hAnsi="Times New Roman" w:cs="Times New Roman"/>
            <w:rPrChange w:id="67" w:author="test" w:date="2014-02-24T13:55:00Z">
              <w:rPr>
                <w:rFonts w:ascii="Cambria" w:hAnsi="Cambria" w:cs="Arial"/>
              </w:rPr>
            </w:rPrChange>
          </w:rPr>
          <w:fldChar w:fldCharType="end"/>
        </w:r>
      </w:ins>
    </w:p>
    <w:p w:rsidR="00D74940" w:rsidRDefault="00D74940">
      <w:pPr>
        <w:rPr>
          <w:ins w:id="68" w:author="test" w:date="2014-02-24T13:58:00Z"/>
          <w:rFonts w:ascii="Times New Roman" w:hAnsi="Times New Roman" w:cs="Times New Roman"/>
        </w:rPr>
      </w:pPr>
    </w:p>
    <w:p w:rsidR="00D74940" w:rsidRPr="00D74940" w:rsidRDefault="00D74940">
      <w:pPr>
        <w:rPr>
          <w:rFonts w:ascii="Times New Roman" w:hAnsi="Times New Roman" w:cs="Times New Roman"/>
          <w:rPrChange w:id="69" w:author="test" w:date="2014-02-24T13:55:00Z">
            <w:rPr/>
          </w:rPrChange>
        </w:rPr>
      </w:pPr>
      <w:proofErr w:type="gramStart"/>
      <w:ins w:id="70" w:author="test" w:date="2014-02-24T13:58:00Z">
        <w:r w:rsidRPr="00D74940">
          <w:rPr>
            <w:rFonts w:ascii="Times New Roman" w:hAnsi="Times New Roman" w:cs="Times New Roman"/>
            <w:i/>
            <w:rPrChange w:id="71" w:author="test" w:date="2014-02-24T13:58:00Z">
              <w:rPr>
                <w:rFonts w:ascii="Times New Roman" w:hAnsi="Times New Roman" w:cs="Times New Roman"/>
              </w:rPr>
            </w:rPrChange>
          </w:rPr>
          <w:t>Standards-Based Education Reform in the United States</w:t>
        </w:r>
        <w:r>
          <w:rPr>
            <w:rFonts w:ascii="Times New Roman" w:hAnsi="Times New Roman" w:cs="Times New Roman"/>
          </w:rPr>
          <w:t>.</w:t>
        </w:r>
        <w:proofErr w:type="gramEnd"/>
        <w:r>
          <w:rPr>
            <w:rFonts w:ascii="Times New Roman" w:hAnsi="Times New Roman" w:cs="Times New Roman"/>
          </w:rPr>
          <w:t xml:space="preserve"> “</w:t>
        </w:r>
        <w:proofErr w:type="spellStart"/>
        <w:r w:rsidRPr="00D74940">
          <w:rPr>
            <w:rFonts w:ascii="Times New Roman" w:hAnsi="Times New Roman" w:cs="Times New Roman"/>
          </w:rPr>
          <w:t>n.d.</w:t>
        </w:r>
        <w:proofErr w:type="spellEnd"/>
        <w:proofErr w:type="gramStart"/>
        <w:r w:rsidRPr="00D74940">
          <w:rPr>
            <w:rFonts w:ascii="Times New Roman" w:hAnsi="Times New Roman" w:cs="Times New Roman"/>
          </w:rPr>
          <w:t>”.</w:t>
        </w:r>
        <w:proofErr w:type="gramEnd"/>
        <w:r w:rsidRPr="00D74940">
          <w:rPr>
            <w:rFonts w:ascii="Times New Roman" w:hAnsi="Times New Roman" w:cs="Times New Roman"/>
          </w:rPr>
          <w:t xml:space="preserve"> Retrieved from Wikipedia: </w:t>
        </w:r>
        <w:r w:rsidRPr="00D74940">
          <w:rPr>
            <w:rFonts w:ascii="Times New Roman" w:hAnsi="Times New Roman" w:cs="Times New Roman"/>
          </w:rPr>
          <w:fldChar w:fldCharType="begin"/>
        </w:r>
        <w:r w:rsidRPr="00D74940">
          <w:rPr>
            <w:rFonts w:ascii="Times New Roman" w:hAnsi="Times New Roman" w:cs="Times New Roman"/>
          </w:rPr>
          <w:instrText xml:space="preserve"> HYPERLINK "http://en.wikipedia.org/wiki/Standards-based_education_reform" </w:instrText>
        </w:r>
        <w:r w:rsidRPr="00D74940">
          <w:rPr>
            <w:rFonts w:ascii="Times New Roman" w:hAnsi="Times New Roman" w:cs="Times New Roman"/>
          </w:rPr>
          <w:fldChar w:fldCharType="separate"/>
        </w:r>
        <w:r w:rsidRPr="00D74940">
          <w:rPr>
            <w:rStyle w:val="Hyperlink"/>
            <w:rFonts w:ascii="Times New Roman" w:hAnsi="Times New Roman" w:cs="Times New Roman"/>
          </w:rPr>
          <w:t>http://</w:t>
        </w:r>
        <w:proofErr w:type="spellStart"/>
        <w:r w:rsidRPr="00D74940">
          <w:rPr>
            <w:rStyle w:val="Hyperlink"/>
            <w:rFonts w:ascii="Times New Roman" w:hAnsi="Times New Roman" w:cs="Times New Roman"/>
          </w:rPr>
          <w:t>en.wikipedia.org</w:t>
        </w:r>
        <w:proofErr w:type="spellEnd"/>
        <w:r w:rsidRPr="00D74940">
          <w:rPr>
            <w:rStyle w:val="Hyperlink"/>
            <w:rFonts w:ascii="Times New Roman" w:hAnsi="Times New Roman" w:cs="Times New Roman"/>
          </w:rPr>
          <w:t>/wiki/Standards-</w:t>
        </w:r>
        <w:proofErr w:type="spellStart"/>
        <w:r w:rsidRPr="00D74940">
          <w:rPr>
            <w:rStyle w:val="Hyperlink"/>
            <w:rFonts w:ascii="Times New Roman" w:hAnsi="Times New Roman" w:cs="Times New Roman"/>
          </w:rPr>
          <w:t>based_education_reform</w:t>
        </w:r>
        <w:proofErr w:type="spellEnd"/>
        <w:r w:rsidRPr="00D74940">
          <w:rPr>
            <w:rFonts w:ascii="Times New Roman" w:hAnsi="Times New Roman" w:cs="Times New Roman"/>
          </w:rPr>
          <w:fldChar w:fldCharType="end"/>
        </w:r>
      </w:ins>
    </w:p>
    <w:sectPr w:rsidR="00D74940" w:rsidRPr="00D74940" w:rsidSect="00550F58">
      <w:pgSz w:w="12240" w:h="15840"/>
      <w:pgMar w:top="1440" w:right="1440" w:bottom="1440" w:left="14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E6EBC"/>
    <w:multiLevelType w:val="hybridMultilevel"/>
    <w:tmpl w:val="09381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D2853C1"/>
    <w:multiLevelType w:val="hybridMultilevel"/>
    <w:tmpl w:val="E994578E"/>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trackRevision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FB6"/>
    <w:rsid w:val="0000067C"/>
    <w:rsid w:val="00024C46"/>
    <w:rsid w:val="00103973"/>
    <w:rsid w:val="00244FF5"/>
    <w:rsid w:val="002B1FB6"/>
    <w:rsid w:val="003B0878"/>
    <w:rsid w:val="006169B9"/>
    <w:rsid w:val="00661BDF"/>
    <w:rsid w:val="00667B97"/>
    <w:rsid w:val="00696C4A"/>
    <w:rsid w:val="007E60B2"/>
    <w:rsid w:val="00BC1FD1"/>
    <w:rsid w:val="00CC793F"/>
    <w:rsid w:val="00D152F0"/>
    <w:rsid w:val="00D74940"/>
    <w:rsid w:val="00D8685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1FB6"/>
    <w:rPr>
      <w:lang w:val="en-C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B1FB6"/>
    <w:rPr>
      <w:b/>
      <w:bCs/>
    </w:rPr>
  </w:style>
  <w:style w:type="paragraph" w:styleId="ListParagraph">
    <w:name w:val="List Paragraph"/>
    <w:basedOn w:val="Normal"/>
    <w:uiPriority w:val="34"/>
    <w:qFormat/>
    <w:rsid w:val="002B1FB6"/>
    <w:pPr>
      <w:ind w:left="720"/>
      <w:contextualSpacing/>
    </w:pPr>
  </w:style>
  <w:style w:type="character" w:styleId="CommentReference">
    <w:name w:val="annotation reference"/>
    <w:basedOn w:val="DefaultParagraphFont"/>
    <w:uiPriority w:val="99"/>
    <w:semiHidden/>
    <w:unhideWhenUsed/>
    <w:rsid w:val="003B0878"/>
    <w:rPr>
      <w:sz w:val="16"/>
      <w:szCs w:val="16"/>
    </w:rPr>
  </w:style>
  <w:style w:type="paragraph" w:styleId="CommentText">
    <w:name w:val="annotation text"/>
    <w:basedOn w:val="Normal"/>
    <w:link w:val="CommentTextChar"/>
    <w:uiPriority w:val="99"/>
    <w:semiHidden/>
    <w:unhideWhenUsed/>
    <w:rsid w:val="003B0878"/>
    <w:rPr>
      <w:sz w:val="20"/>
      <w:szCs w:val="20"/>
    </w:rPr>
  </w:style>
  <w:style w:type="character" w:customStyle="1" w:styleId="CommentTextChar">
    <w:name w:val="Comment Text Char"/>
    <w:basedOn w:val="DefaultParagraphFont"/>
    <w:link w:val="CommentText"/>
    <w:uiPriority w:val="99"/>
    <w:semiHidden/>
    <w:rsid w:val="003B0878"/>
    <w:rPr>
      <w:sz w:val="20"/>
      <w:szCs w:val="20"/>
      <w:lang w:val="en-CA"/>
    </w:rPr>
  </w:style>
  <w:style w:type="paragraph" w:styleId="CommentSubject">
    <w:name w:val="annotation subject"/>
    <w:basedOn w:val="CommentText"/>
    <w:next w:val="CommentText"/>
    <w:link w:val="CommentSubjectChar"/>
    <w:uiPriority w:val="99"/>
    <w:semiHidden/>
    <w:unhideWhenUsed/>
    <w:rsid w:val="003B0878"/>
    <w:rPr>
      <w:b/>
      <w:bCs/>
    </w:rPr>
  </w:style>
  <w:style w:type="character" w:customStyle="1" w:styleId="CommentSubjectChar">
    <w:name w:val="Comment Subject Char"/>
    <w:basedOn w:val="CommentTextChar"/>
    <w:link w:val="CommentSubject"/>
    <w:uiPriority w:val="99"/>
    <w:semiHidden/>
    <w:rsid w:val="003B0878"/>
    <w:rPr>
      <w:b/>
      <w:bCs/>
      <w:sz w:val="20"/>
      <w:szCs w:val="20"/>
      <w:lang w:val="en-CA"/>
    </w:rPr>
  </w:style>
  <w:style w:type="paragraph" w:styleId="BalloonText">
    <w:name w:val="Balloon Text"/>
    <w:basedOn w:val="Normal"/>
    <w:link w:val="BalloonTextChar"/>
    <w:uiPriority w:val="99"/>
    <w:semiHidden/>
    <w:unhideWhenUsed/>
    <w:rsid w:val="003B0878"/>
    <w:rPr>
      <w:rFonts w:ascii="Tahoma" w:hAnsi="Tahoma" w:cs="Tahoma"/>
      <w:sz w:val="16"/>
      <w:szCs w:val="16"/>
    </w:rPr>
  </w:style>
  <w:style w:type="character" w:customStyle="1" w:styleId="BalloonTextChar">
    <w:name w:val="Balloon Text Char"/>
    <w:basedOn w:val="DefaultParagraphFont"/>
    <w:link w:val="BalloonText"/>
    <w:uiPriority w:val="99"/>
    <w:semiHidden/>
    <w:rsid w:val="003B0878"/>
    <w:rPr>
      <w:rFonts w:ascii="Tahoma" w:hAnsi="Tahoma" w:cs="Tahoma"/>
      <w:sz w:val="16"/>
      <w:szCs w:val="16"/>
      <w:lang w:val="en-CA"/>
    </w:rPr>
  </w:style>
  <w:style w:type="character" w:styleId="Hyperlink">
    <w:name w:val="Hyperlink"/>
    <w:basedOn w:val="DefaultParagraphFont"/>
    <w:uiPriority w:val="99"/>
    <w:unhideWhenUsed/>
    <w:rsid w:val="00D74940"/>
    <w:rPr>
      <w:color w:val="0000FF"/>
      <w:u w:val="single"/>
    </w:rPr>
  </w:style>
  <w:style w:type="character" w:styleId="Emphasis">
    <w:name w:val="Emphasis"/>
    <w:basedOn w:val="DefaultParagraphFont"/>
    <w:uiPriority w:val="20"/>
    <w:qFormat/>
    <w:rsid w:val="00D7494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1FB6"/>
    <w:rPr>
      <w:lang w:val="en-C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B1FB6"/>
    <w:rPr>
      <w:b/>
      <w:bCs/>
    </w:rPr>
  </w:style>
  <w:style w:type="paragraph" w:styleId="ListParagraph">
    <w:name w:val="List Paragraph"/>
    <w:basedOn w:val="Normal"/>
    <w:uiPriority w:val="34"/>
    <w:qFormat/>
    <w:rsid w:val="002B1FB6"/>
    <w:pPr>
      <w:ind w:left="720"/>
      <w:contextualSpacing/>
    </w:pPr>
  </w:style>
  <w:style w:type="character" w:styleId="CommentReference">
    <w:name w:val="annotation reference"/>
    <w:basedOn w:val="DefaultParagraphFont"/>
    <w:uiPriority w:val="99"/>
    <w:semiHidden/>
    <w:unhideWhenUsed/>
    <w:rsid w:val="003B0878"/>
    <w:rPr>
      <w:sz w:val="16"/>
      <w:szCs w:val="16"/>
    </w:rPr>
  </w:style>
  <w:style w:type="paragraph" w:styleId="CommentText">
    <w:name w:val="annotation text"/>
    <w:basedOn w:val="Normal"/>
    <w:link w:val="CommentTextChar"/>
    <w:uiPriority w:val="99"/>
    <w:semiHidden/>
    <w:unhideWhenUsed/>
    <w:rsid w:val="003B0878"/>
    <w:rPr>
      <w:sz w:val="20"/>
      <w:szCs w:val="20"/>
    </w:rPr>
  </w:style>
  <w:style w:type="character" w:customStyle="1" w:styleId="CommentTextChar">
    <w:name w:val="Comment Text Char"/>
    <w:basedOn w:val="DefaultParagraphFont"/>
    <w:link w:val="CommentText"/>
    <w:uiPriority w:val="99"/>
    <w:semiHidden/>
    <w:rsid w:val="003B0878"/>
    <w:rPr>
      <w:sz w:val="20"/>
      <w:szCs w:val="20"/>
      <w:lang w:val="en-CA"/>
    </w:rPr>
  </w:style>
  <w:style w:type="paragraph" w:styleId="CommentSubject">
    <w:name w:val="annotation subject"/>
    <w:basedOn w:val="CommentText"/>
    <w:next w:val="CommentText"/>
    <w:link w:val="CommentSubjectChar"/>
    <w:uiPriority w:val="99"/>
    <w:semiHidden/>
    <w:unhideWhenUsed/>
    <w:rsid w:val="003B0878"/>
    <w:rPr>
      <w:b/>
      <w:bCs/>
    </w:rPr>
  </w:style>
  <w:style w:type="character" w:customStyle="1" w:styleId="CommentSubjectChar">
    <w:name w:val="Comment Subject Char"/>
    <w:basedOn w:val="CommentTextChar"/>
    <w:link w:val="CommentSubject"/>
    <w:uiPriority w:val="99"/>
    <w:semiHidden/>
    <w:rsid w:val="003B0878"/>
    <w:rPr>
      <w:b/>
      <w:bCs/>
      <w:sz w:val="20"/>
      <w:szCs w:val="20"/>
      <w:lang w:val="en-CA"/>
    </w:rPr>
  </w:style>
  <w:style w:type="paragraph" w:styleId="BalloonText">
    <w:name w:val="Balloon Text"/>
    <w:basedOn w:val="Normal"/>
    <w:link w:val="BalloonTextChar"/>
    <w:uiPriority w:val="99"/>
    <w:semiHidden/>
    <w:unhideWhenUsed/>
    <w:rsid w:val="003B0878"/>
    <w:rPr>
      <w:rFonts w:ascii="Tahoma" w:hAnsi="Tahoma" w:cs="Tahoma"/>
      <w:sz w:val="16"/>
      <w:szCs w:val="16"/>
    </w:rPr>
  </w:style>
  <w:style w:type="character" w:customStyle="1" w:styleId="BalloonTextChar">
    <w:name w:val="Balloon Text Char"/>
    <w:basedOn w:val="DefaultParagraphFont"/>
    <w:link w:val="BalloonText"/>
    <w:uiPriority w:val="99"/>
    <w:semiHidden/>
    <w:rsid w:val="003B0878"/>
    <w:rPr>
      <w:rFonts w:ascii="Tahoma" w:hAnsi="Tahoma" w:cs="Tahoma"/>
      <w:sz w:val="16"/>
      <w:szCs w:val="16"/>
      <w:lang w:val="en-CA"/>
    </w:rPr>
  </w:style>
  <w:style w:type="character" w:styleId="Hyperlink">
    <w:name w:val="Hyperlink"/>
    <w:basedOn w:val="DefaultParagraphFont"/>
    <w:uiPriority w:val="99"/>
    <w:unhideWhenUsed/>
    <w:rsid w:val="00D74940"/>
    <w:rPr>
      <w:color w:val="0000FF"/>
      <w:u w:val="single"/>
    </w:rPr>
  </w:style>
  <w:style w:type="character" w:styleId="Emphasis">
    <w:name w:val="Emphasis"/>
    <w:basedOn w:val="DefaultParagraphFont"/>
    <w:uiPriority w:val="20"/>
    <w:qFormat/>
    <w:rsid w:val="00D7494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835</Words>
  <Characters>4766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Calgary</Company>
  <LinksUpToDate>false</LinksUpToDate>
  <CharactersWithSpaces>5590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Steven Burchill</dc:creator>
  <cp:lastModifiedBy>test</cp:lastModifiedBy>
  <cp:revision>3</cp:revision>
  <dcterms:created xsi:type="dcterms:W3CDTF">2014-02-24T20:54:00Z</dcterms:created>
  <dcterms:modified xsi:type="dcterms:W3CDTF">2014-02-24T21:00:00Z</dcterms:modified>
</cp:coreProperties>
</file>